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6031" w:type="pct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3"/>
      </w:tblGrid>
      <w:tr w:rsidR="00974E99" w:rsidRPr="00974E99" w14:paraId="47E64AA7" w14:textId="77777777" w:rsidTr="00130E25">
        <w:trPr>
          <w:trHeight w:hRule="exact" w:val="2948"/>
        </w:trPr>
        <w:tc>
          <w:tcPr>
            <w:tcW w:w="11283" w:type="dxa"/>
            <w:shd w:val="clear" w:color="auto" w:fill="83D0F5"/>
            <w:vAlign w:val="center"/>
          </w:tcPr>
          <w:p w14:paraId="64F5E1DA" w14:textId="40F8512B" w:rsidR="00974E99" w:rsidRPr="00974E99" w:rsidRDefault="00974E99" w:rsidP="00564664">
            <w:pPr>
              <w:pStyle w:val="Documenttype"/>
            </w:pPr>
            <w:r w:rsidRPr="00974E99">
              <w:t xml:space="preserve">IALA </w:t>
            </w:r>
            <w:r w:rsidR="00F905E1">
              <w:t>R</w:t>
            </w:r>
            <w:r w:rsidR="00456EE9">
              <w:t>ECOMMENDATI</w:t>
            </w:r>
            <w:r w:rsidR="00F905E1">
              <w:t>ON</w:t>
            </w:r>
          </w:p>
        </w:tc>
      </w:tr>
    </w:tbl>
    <w:p w14:paraId="68CAB611" w14:textId="77777777" w:rsidR="008972C3" w:rsidRDefault="008972C3" w:rsidP="003274DB"/>
    <w:p w14:paraId="43B79C5E" w14:textId="4217A409" w:rsidR="00D74AE1" w:rsidRDefault="00D74AE1" w:rsidP="003274DB"/>
    <w:p w14:paraId="037CF6BF" w14:textId="50FCA0A4" w:rsidR="003D0E9B" w:rsidRPr="003D0E9B" w:rsidRDefault="00111E0A" w:rsidP="003D0E9B">
      <w:pPr>
        <w:pStyle w:val="Documentnumber"/>
        <w:rPr>
          <w:highlight w:val="yellow"/>
        </w:rPr>
      </w:pPr>
      <w:r w:rsidRPr="002220CD">
        <w:rPr>
          <w:highlight w:val="yellow"/>
        </w:rPr>
        <w:t xml:space="preserve">Document </w:t>
      </w:r>
      <w:r w:rsidR="003D0E9B">
        <w:rPr>
          <w:highlight w:val="yellow"/>
        </w:rPr>
        <w:t>RANGE for</w:t>
      </w:r>
      <w:bookmarkStart w:id="0" w:name="_GoBack"/>
      <w:bookmarkEnd w:id="0"/>
      <w:r w:rsidR="003D0E9B">
        <w:rPr>
          <w:highlight w:val="yellow"/>
        </w:rPr>
        <w:t xml:space="preserve"> ENG5</w:t>
      </w:r>
    </w:p>
    <w:p w14:paraId="3EDD9565" w14:textId="77777777" w:rsidR="00111E0A" w:rsidRPr="002220CD" w:rsidRDefault="00111E0A" w:rsidP="003274DB">
      <w:pPr>
        <w:rPr>
          <w:highlight w:val="yellow"/>
        </w:rPr>
      </w:pPr>
    </w:p>
    <w:p w14:paraId="41E6F203" w14:textId="77777777" w:rsidR="00644234" w:rsidRDefault="00644234" w:rsidP="002220CD">
      <w:pPr>
        <w:rPr>
          <w:caps/>
          <w:color w:val="00558C"/>
          <w:sz w:val="50"/>
        </w:rPr>
      </w:pPr>
      <w:r w:rsidRPr="00644234">
        <w:rPr>
          <w:caps/>
          <w:color w:val="00558C"/>
          <w:sz w:val="50"/>
          <w:highlight w:val="yellow"/>
        </w:rPr>
        <w:t>DRAFT</w:t>
      </w:r>
    </w:p>
    <w:p w14:paraId="482DFBB2" w14:textId="53DF3295" w:rsidR="00D67D16" w:rsidRDefault="00D67D16" w:rsidP="002220CD">
      <w:pPr>
        <w:rPr>
          <w:caps/>
          <w:color w:val="00558C"/>
          <w:sz w:val="50"/>
        </w:rPr>
      </w:pPr>
      <w:r>
        <w:rPr>
          <w:caps/>
          <w:color w:val="00558C"/>
          <w:sz w:val="50"/>
        </w:rPr>
        <w:t>Marine Signal Lights</w:t>
      </w:r>
    </w:p>
    <w:p w14:paraId="0FC2967C" w14:textId="271DB0A2" w:rsidR="00D74AE1" w:rsidRPr="002220CD" w:rsidRDefault="002220CD" w:rsidP="002220CD">
      <w:pPr>
        <w:rPr>
          <w:caps/>
          <w:color w:val="00558C"/>
          <w:sz w:val="50"/>
        </w:rPr>
      </w:pPr>
      <w:r w:rsidRPr="00D67D16">
        <w:rPr>
          <w:caps/>
          <w:color w:val="00558C"/>
          <w:sz w:val="50"/>
        </w:rPr>
        <w:t>Calculation, Definition and Notation of Luminous Range</w:t>
      </w:r>
    </w:p>
    <w:p w14:paraId="6CBF2C44" w14:textId="77777777" w:rsidR="006A48A6" w:rsidRDefault="006A48A6" w:rsidP="00D74AE1"/>
    <w:p w14:paraId="41B6E6B0" w14:textId="77777777" w:rsidR="005378B8" w:rsidRDefault="005378B8" w:rsidP="00D74AE1"/>
    <w:p w14:paraId="20BCCC59" w14:textId="77777777" w:rsidR="005378B8" w:rsidRDefault="005378B8" w:rsidP="00D74AE1"/>
    <w:p w14:paraId="05F84714" w14:textId="77777777" w:rsidR="005378B8" w:rsidRDefault="005378B8" w:rsidP="00D74AE1"/>
    <w:p w14:paraId="20CB8E74" w14:textId="77777777" w:rsidR="005378B8" w:rsidRDefault="005378B8" w:rsidP="00D74AE1"/>
    <w:p w14:paraId="3C24B6DB" w14:textId="77777777" w:rsidR="005378B8" w:rsidRDefault="005378B8" w:rsidP="00D74AE1"/>
    <w:p w14:paraId="6787CAAB" w14:textId="77777777" w:rsidR="005378B8" w:rsidRDefault="005378B8" w:rsidP="00D74AE1"/>
    <w:p w14:paraId="5F76FD87" w14:textId="77777777" w:rsidR="005378B8" w:rsidRDefault="005378B8" w:rsidP="00D74AE1"/>
    <w:p w14:paraId="72E90419" w14:textId="77777777" w:rsidR="005378B8" w:rsidRDefault="005378B8" w:rsidP="00D74AE1"/>
    <w:p w14:paraId="704F2E09" w14:textId="77777777" w:rsidR="005378B8" w:rsidRDefault="005378B8" w:rsidP="00D74AE1"/>
    <w:p w14:paraId="28A61252" w14:textId="77777777" w:rsidR="005378B8" w:rsidRDefault="005378B8" w:rsidP="00D74AE1"/>
    <w:p w14:paraId="0619A1CB" w14:textId="77777777" w:rsidR="005378B8" w:rsidRDefault="005378B8" w:rsidP="00D74AE1"/>
    <w:p w14:paraId="20609F99" w14:textId="77777777" w:rsidR="005378B8" w:rsidRDefault="005378B8" w:rsidP="00D74AE1"/>
    <w:p w14:paraId="35D7628F" w14:textId="77777777" w:rsidR="005378B8" w:rsidRDefault="005378B8" w:rsidP="00D74AE1"/>
    <w:p w14:paraId="22ECE7B6" w14:textId="77777777" w:rsidR="005378B8" w:rsidRDefault="005378B8" w:rsidP="00D74AE1"/>
    <w:p w14:paraId="7581E9D6" w14:textId="77777777" w:rsidR="005378B8" w:rsidRDefault="005378B8" w:rsidP="00D74AE1"/>
    <w:p w14:paraId="13F4A3D7" w14:textId="77777777" w:rsidR="005378B8" w:rsidRDefault="005378B8" w:rsidP="00D74AE1"/>
    <w:p w14:paraId="2B3E3491" w14:textId="77777777" w:rsidR="005378B8" w:rsidRDefault="005378B8" w:rsidP="00D74AE1"/>
    <w:p w14:paraId="0C7360C4" w14:textId="77777777" w:rsidR="005378B8" w:rsidRDefault="005378B8" w:rsidP="00D74AE1"/>
    <w:p w14:paraId="4153FA9F" w14:textId="77777777" w:rsidR="005378B8" w:rsidRDefault="005378B8" w:rsidP="00D74AE1"/>
    <w:p w14:paraId="4DC2812C" w14:textId="77777777" w:rsidR="005378B8" w:rsidRDefault="005378B8" w:rsidP="00D74AE1"/>
    <w:p w14:paraId="39E265E7" w14:textId="77777777" w:rsidR="005378B8" w:rsidRDefault="005378B8" w:rsidP="00D74AE1"/>
    <w:p w14:paraId="3D6C1E7E" w14:textId="77777777" w:rsidR="005378B8" w:rsidRDefault="005378B8" w:rsidP="00D74AE1"/>
    <w:p w14:paraId="77DA9DDD" w14:textId="77777777" w:rsidR="005378B8" w:rsidRDefault="005378B8" w:rsidP="00D74AE1"/>
    <w:p w14:paraId="18E71C2D" w14:textId="77777777" w:rsidR="005378B8" w:rsidRDefault="005378B8" w:rsidP="00D74AE1"/>
    <w:p w14:paraId="7530AB9B" w14:textId="0CEC8F64" w:rsidR="005378B8" w:rsidRDefault="00130E25" w:rsidP="005378B8">
      <w:pPr>
        <w:pStyle w:val="Editionnumber"/>
      </w:pPr>
      <w:r>
        <w:t>Edition x.x</w:t>
      </w:r>
    </w:p>
    <w:p w14:paraId="7D121BD2" w14:textId="5B56FABC" w:rsidR="006A48A6" w:rsidRDefault="005378B8" w:rsidP="005378B8">
      <w:pPr>
        <w:pStyle w:val="Documentdate"/>
      </w:pPr>
      <w:r>
        <w:t>Document date</w:t>
      </w:r>
    </w:p>
    <w:p w14:paraId="5794C070" w14:textId="77777777" w:rsidR="00BC27F6" w:rsidRDefault="00BC27F6" w:rsidP="00D74AE1">
      <w:pPr>
        <w:sectPr w:rsidR="00BC27F6" w:rsidSect="007E30DF">
          <w:headerReference w:type="default" r:id="rId8"/>
          <w:footerReference w:type="default" r:id="rId9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2C4D6AD3" w14:textId="0B4198FF" w:rsidR="00914E26" w:rsidRPr="00460028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="00130E25">
        <w:t xml:space="preserve"> IALA d</w:t>
      </w:r>
      <w:r w:rsidRPr="00460028">
        <w:t>ocument are to be noted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60028" w14:paraId="430D3EB5" w14:textId="77777777" w:rsidTr="005E4659">
        <w:tc>
          <w:tcPr>
            <w:tcW w:w="1908" w:type="dxa"/>
          </w:tcPr>
          <w:p w14:paraId="3107F566" w14:textId="77777777" w:rsidR="00914E26" w:rsidRPr="00460028" w:rsidRDefault="00914E26" w:rsidP="00914E26">
            <w:pPr>
              <w:pStyle w:val="Tabletexttitle"/>
            </w:pPr>
            <w:r w:rsidRPr="00460028">
              <w:t>Date</w:t>
            </w:r>
          </w:p>
        </w:tc>
        <w:tc>
          <w:tcPr>
            <w:tcW w:w="3576" w:type="dxa"/>
          </w:tcPr>
          <w:p w14:paraId="195E253F" w14:textId="77777777" w:rsidR="00914E26" w:rsidRPr="00460028" w:rsidRDefault="00914E26" w:rsidP="00914E26">
            <w:pPr>
              <w:pStyle w:val="Tabletexttitle"/>
            </w:pPr>
            <w:r w:rsidRPr="00460028">
              <w:t>Page / Section Revised</w:t>
            </w:r>
          </w:p>
        </w:tc>
        <w:tc>
          <w:tcPr>
            <w:tcW w:w="5001" w:type="dxa"/>
          </w:tcPr>
          <w:p w14:paraId="4BC79789" w14:textId="77777777" w:rsidR="00914E26" w:rsidRPr="00460028" w:rsidRDefault="00914E26" w:rsidP="005E4659">
            <w:pPr>
              <w:pStyle w:val="Tabletexttitle"/>
              <w:ind w:right="112"/>
            </w:pPr>
            <w:r w:rsidRPr="00460028">
              <w:t>Requirement for Revision</w:t>
            </w:r>
          </w:p>
        </w:tc>
      </w:tr>
      <w:tr w:rsidR="005E4659" w:rsidRPr="00460028" w14:paraId="6C9FFC4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E2B7AB8" w14:textId="77777777" w:rsidR="00914E26" w:rsidRPr="00C27E0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50FE44D" w14:textId="77777777" w:rsidR="00914E26" w:rsidRPr="00C27E0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DB61067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1B9351A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09D5CB2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FFA0815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614EB49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43EE038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DB0FA9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98A5B2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BD7E161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73C4037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D0A4237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D9AE83C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ACC1EBD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50D639EB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1C4C42B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4A66F6D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00D7F36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77E709E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78DD9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8D9AEF0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2191928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5CE7C674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8C1F8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BA2AD7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AE4F716" w14:textId="77777777" w:rsidR="00914E26" w:rsidRPr="00460028" w:rsidRDefault="00914E26" w:rsidP="00914E26">
            <w:pPr>
              <w:pStyle w:val="Tabletext"/>
            </w:pPr>
          </w:p>
        </w:tc>
      </w:tr>
    </w:tbl>
    <w:p w14:paraId="584BE115" w14:textId="10FBC064" w:rsidR="00914E26" w:rsidRDefault="00914E26" w:rsidP="00D74AE1"/>
    <w:p w14:paraId="429097EE" w14:textId="77777777" w:rsidR="005E4659" w:rsidRDefault="005E4659" w:rsidP="00914E26">
      <w:pPr>
        <w:spacing w:after="200" w:line="276" w:lineRule="auto"/>
        <w:sectPr w:rsidR="005E4659" w:rsidSect="00111E0A">
          <w:headerReference w:type="default" r:id="rId10"/>
          <w:footerReference w:type="default" r:id="rId11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47F2CE4F" w14:textId="77777777" w:rsidR="00F83A53" w:rsidRDefault="00F83A53" w:rsidP="00040EB8"/>
    <w:p w14:paraId="009C1D48" w14:textId="6EF5ECFF" w:rsidR="0078486B" w:rsidRPr="009F20AB" w:rsidRDefault="00C36028" w:rsidP="00040EB8">
      <w:pPr>
        <w:rPr>
          <w:b/>
          <w:noProof/>
          <w:color w:val="00558C" w:themeColor="accent1"/>
          <w:sz w:val="22"/>
          <w:lang w:val="de-DE"/>
        </w:rPr>
      </w:pPr>
      <w:r>
        <w:rPr>
          <w:b/>
          <w:noProof/>
          <w:color w:val="00558C" w:themeColor="accent1"/>
          <w:sz w:val="22"/>
        </w:rPr>
        <w:fldChar w:fldCharType="begin"/>
      </w:r>
      <w:r w:rsidRPr="001D7A95">
        <w:rPr>
          <w:lang w:val="de-DE"/>
        </w:rPr>
        <w:instrText xml:space="preserve"> TOC \o "1-3" \t "Annex,1" </w:instrText>
      </w:r>
      <w:r>
        <w:rPr>
          <w:b/>
          <w:noProof/>
          <w:color w:val="00558C" w:themeColor="accent1"/>
          <w:sz w:val="22"/>
        </w:rPr>
        <w:fldChar w:fldCharType="separate"/>
      </w:r>
      <w:r w:rsidR="008F2D07">
        <w:rPr>
          <w:bCs/>
          <w:noProof/>
          <w:color w:val="00558C" w:themeColor="accent1"/>
          <w:sz w:val="22"/>
          <w:lang w:val="de-DE"/>
        </w:rPr>
        <w:t>Es wurden keine Einträge für das Inhaltsverzeichnis gefunden.</w:t>
      </w:r>
      <w:r>
        <w:fldChar w:fldCharType="end"/>
      </w:r>
    </w:p>
    <w:p w14:paraId="2C99EEAE" w14:textId="34EFED7F" w:rsidR="00EC35DD" w:rsidRPr="009F20AB" w:rsidRDefault="00EC35DD" w:rsidP="002744B9">
      <w:pPr>
        <w:pStyle w:val="Annex"/>
        <w:numPr>
          <w:ilvl w:val="0"/>
          <w:numId w:val="0"/>
        </w:numPr>
        <w:ind w:left="1418" w:hanging="1418"/>
        <w:rPr>
          <w:rFonts w:eastAsia="Times New Roman" w:cs="Times New Roman"/>
          <w:sz w:val="48"/>
          <w:lang w:val="de-DE"/>
        </w:rPr>
      </w:pPr>
      <w:bookmarkStart w:id="1" w:name="_Toc442255952"/>
      <w:r w:rsidRPr="009F20AB">
        <w:rPr>
          <w:lang w:val="de-DE"/>
        </w:rPr>
        <w:br w:type="page"/>
      </w:r>
    </w:p>
    <w:p w14:paraId="169CB87E" w14:textId="22C2F767" w:rsidR="001B7940" w:rsidRPr="00824EE0" w:rsidRDefault="001B7940" w:rsidP="001B7940">
      <w:pPr>
        <w:pStyle w:val="THECOUNCIL"/>
      </w:pPr>
      <w:r w:rsidRPr="00824EE0">
        <w:lastRenderedPageBreak/>
        <w:t>THE COUNCIL</w:t>
      </w:r>
    </w:p>
    <w:p w14:paraId="155E77F8" w14:textId="3C8F0F4D" w:rsidR="001B7940" w:rsidRPr="00284152" w:rsidRDefault="005C7E42" w:rsidP="001B7940">
      <w:pPr>
        <w:pStyle w:val="Noting"/>
      </w:pPr>
      <w:r>
        <w:rPr>
          <w:b/>
        </w:rPr>
        <w:t>RECALLING</w:t>
      </w:r>
      <w:r w:rsidR="001B7940" w:rsidRPr="00284152">
        <w:rPr>
          <w:b/>
        </w:rPr>
        <w:t xml:space="preserve"> </w:t>
      </w:r>
      <w:r w:rsidR="001B7940" w:rsidRPr="001B7940">
        <w:t>t</w:t>
      </w:r>
      <w:r w:rsidR="001B7940" w:rsidRPr="00284152">
        <w:t xml:space="preserve">he </w:t>
      </w:r>
      <w:r w:rsidRPr="005C7E42">
        <w:t>function of IALA with respect to Safety of Navigation, the efficiency of maritime transport and the protection of the environment;</w:t>
      </w:r>
    </w:p>
    <w:p w14:paraId="642D0F6D" w14:textId="6847DC20" w:rsidR="001B7940" w:rsidRPr="00CF436F" w:rsidRDefault="005C7E42" w:rsidP="001B7940">
      <w:pPr>
        <w:pStyle w:val="Noting"/>
        <w:rPr>
          <w:b/>
        </w:rPr>
      </w:pPr>
      <w:r>
        <w:rPr>
          <w:b/>
        </w:rPr>
        <w:t>RECOGNISING</w:t>
      </w:r>
      <w:r w:rsidR="001B7940">
        <w:t xml:space="preserve"> </w:t>
      </w:r>
      <w:r w:rsidRPr="005C7E42">
        <w:t>the need to publish the performance of marine signal lights;</w:t>
      </w:r>
    </w:p>
    <w:p w14:paraId="2FB5BA7D" w14:textId="49886E9D" w:rsidR="001B7940" w:rsidRPr="00CF436F" w:rsidRDefault="005C7E42" w:rsidP="001B7940">
      <w:pPr>
        <w:pStyle w:val="Noting"/>
        <w:rPr>
          <w:b/>
        </w:rPr>
      </w:pPr>
      <w:r>
        <w:rPr>
          <w:b/>
        </w:rPr>
        <w:t>RECOGNISING ALSO</w:t>
      </w:r>
      <w:r w:rsidR="001B7940" w:rsidRPr="00CF436F">
        <w:t xml:space="preserve"> </w:t>
      </w:r>
      <w:r w:rsidRPr="005C7E42">
        <w:t>the need to specify, design and quantify the performance of marine signal lights worldwide;</w:t>
      </w:r>
    </w:p>
    <w:p w14:paraId="69C02AD8" w14:textId="11A91894" w:rsidR="001B7940" w:rsidRPr="00CF436F" w:rsidRDefault="005C7E42" w:rsidP="001B7940">
      <w:pPr>
        <w:pStyle w:val="Noting"/>
      </w:pPr>
      <w:r>
        <w:rPr>
          <w:b/>
        </w:rPr>
        <w:t>NOT</w:t>
      </w:r>
      <w:r w:rsidR="001B7940" w:rsidRPr="00CF436F">
        <w:rPr>
          <w:b/>
        </w:rPr>
        <w:t>ING</w:t>
      </w:r>
      <w:r w:rsidR="001B7940" w:rsidRPr="00CF436F">
        <w:t xml:space="preserve"> </w:t>
      </w:r>
      <w:r w:rsidRPr="005C7E42">
        <w:t>this document only applies to marine Aid-to-Navigation lights installed after the date of this publication;</w:t>
      </w:r>
    </w:p>
    <w:p w14:paraId="0C388DB8" w14:textId="3982D7E1" w:rsidR="001B7940" w:rsidRPr="000263FB" w:rsidRDefault="005C7E42" w:rsidP="001B7940">
      <w:pPr>
        <w:pStyle w:val="Noting"/>
      </w:pPr>
      <w:r>
        <w:rPr>
          <w:b/>
        </w:rPr>
        <w:t>ADOPTS</w:t>
      </w:r>
      <w:r w:rsidR="001B7940" w:rsidRPr="00CF436F">
        <w:t xml:space="preserve"> </w:t>
      </w:r>
      <w:r w:rsidRPr="005C7E42">
        <w:t xml:space="preserve">the tables and charts in the </w:t>
      </w:r>
      <w:r w:rsidRPr="004F6AD3">
        <w:t>annex of this recommendation; and,</w:t>
      </w:r>
    </w:p>
    <w:p w14:paraId="4392F48B" w14:textId="77777777" w:rsidR="003F00F6" w:rsidRDefault="001B7940" w:rsidP="004F6AD3">
      <w:pPr>
        <w:pStyle w:val="Noting"/>
      </w:pPr>
      <w:r w:rsidRPr="00CF436F">
        <w:rPr>
          <w:b/>
        </w:rPr>
        <w:t>RECOMMENDS</w:t>
      </w:r>
      <w:r w:rsidRPr="00822227">
        <w:t xml:space="preserve"> </w:t>
      </w:r>
    </w:p>
    <w:p w14:paraId="77A99ED8" w14:textId="3AFD130D" w:rsidR="00AD7819" w:rsidRPr="00AD7819" w:rsidRDefault="005C7E42" w:rsidP="00AD7819">
      <w:pPr>
        <w:pStyle w:val="Bullet1-recommendation"/>
        <w:rPr>
          <w:b/>
        </w:rPr>
      </w:pPr>
      <w:r w:rsidRPr="003F00F6">
        <w:t xml:space="preserve">that National Members, other appropriate Authorities and manufacturers providing marine aids to navigation services design, specify and publish the performance of marine Aid-to-Navigation signal lights in accordance with </w:t>
      </w:r>
      <w:r w:rsidR="00AD7819">
        <w:t>this</w:t>
      </w:r>
      <w:r w:rsidRPr="003F00F6">
        <w:t xml:space="preserve"> recommendation.</w:t>
      </w:r>
    </w:p>
    <w:p w14:paraId="68304ADD" w14:textId="4CAE99CA" w:rsidR="00AD7819" w:rsidRPr="00AD7819" w:rsidRDefault="00AD7819" w:rsidP="00AD7819">
      <w:pPr>
        <w:pStyle w:val="Bullet1-recommendation"/>
      </w:pPr>
      <w:r>
        <w:t>t</w:t>
      </w:r>
      <w:r w:rsidRPr="00AD7819">
        <w:t>hat all luminous range calcula</w:t>
      </w:r>
      <w:r w:rsidR="00F8489F">
        <w:t xml:space="preserve">tions are based on Allard’s law: </w:t>
      </w:r>
      <m:oMath>
        <m:r>
          <w:rPr>
            <w:rFonts w:ascii="Cambria Math" w:hAnsi="Cambria Math"/>
          </w:rPr>
          <m:t>I=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0.05</m:t>
            </m:r>
          </m:e>
          <m:sup>
            <m:r>
              <w:rPr>
                <w:rFonts w:ascii="Cambria Math" w:hAnsi="Cambria Math"/>
              </w:rPr>
              <m:t>-</m:t>
            </m:r>
            <m:f>
              <m:fPr>
                <m:type m:val="lin"/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D</m:t>
                </m:r>
              </m:num>
              <m:den>
                <m:r>
                  <w:rPr>
                    <w:rFonts w:ascii="Cambria Math" w:hAnsi="Cambria Math"/>
                  </w:rPr>
                  <m:t>V</m:t>
                </m:r>
              </m:den>
            </m:f>
          </m:sup>
        </m:sSup>
      </m:oMath>
      <w:r w:rsidRPr="00AD7819">
        <w:rPr>
          <w:rFonts w:eastAsiaTheme="minorEastAsia"/>
        </w:rPr>
        <w:t xml:space="preserve">  </w:t>
      </w:r>
    </w:p>
    <w:p w14:paraId="47AA1677" w14:textId="77777777" w:rsidR="00F8489F" w:rsidRDefault="00AD7819" w:rsidP="006F30DE">
      <w:pPr>
        <w:pStyle w:val="Bullet1-recommendation"/>
        <w:numPr>
          <w:ilvl w:val="0"/>
          <w:numId w:val="0"/>
        </w:numPr>
        <w:tabs>
          <w:tab w:val="left" w:pos="2835"/>
        </w:tabs>
        <w:spacing w:after="0"/>
        <w:ind w:left="992"/>
      </w:pPr>
      <w:r w:rsidRPr="00AD7819">
        <w:t>Where:</w:t>
      </w:r>
      <w:r w:rsidR="00F8489F">
        <w:tab/>
      </w:r>
      <w:r w:rsidRPr="00AD7819">
        <w:rPr>
          <w:rFonts w:ascii="Cambria Math" w:hAnsi="Cambria Math" w:cs="Times New Roman"/>
          <w:i/>
        </w:rPr>
        <w:t>I</w:t>
      </w:r>
      <w:r w:rsidRPr="00AD7819">
        <w:t xml:space="preserve"> is the luminous intensity of the light [cd]</w:t>
      </w:r>
    </w:p>
    <w:p w14:paraId="41941D1E" w14:textId="435D2432" w:rsidR="00AD7819" w:rsidRPr="002E69F6" w:rsidRDefault="00F8489F" w:rsidP="006F30DE">
      <w:pPr>
        <w:pStyle w:val="Bullet1-recommendation"/>
        <w:numPr>
          <w:ilvl w:val="0"/>
          <w:numId w:val="0"/>
        </w:numPr>
        <w:tabs>
          <w:tab w:val="left" w:pos="2835"/>
        </w:tabs>
        <w:spacing w:after="0"/>
        <w:ind w:left="992"/>
      </w:pPr>
      <w:r>
        <w:tab/>
      </w:r>
      <w:r w:rsidR="00AD7819" w:rsidRPr="006F30DE">
        <w:rPr>
          <w:i/>
        </w:rPr>
        <w:t>E</w:t>
      </w:r>
      <w:r w:rsidR="00AD7819" w:rsidRPr="006F30DE">
        <w:rPr>
          <w:i/>
          <w:vertAlign w:val="subscript"/>
        </w:rPr>
        <w:t>r</w:t>
      </w:r>
      <w:r w:rsidR="00AD7819" w:rsidRPr="00F8489F">
        <w:t xml:space="preserve"> </w:t>
      </w:r>
      <w:r w:rsidR="00AD7819" w:rsidRPr="002E69F6">
        <w:t xml:space="preserve">is the required illuminance </w:t>
      </w:r>
      <w:r w:rsidR="00AD7819">
        <w:t>at the eye of the observer [lx]</w:t>
      </w:r>
    </w:p>
    <w:p w14:paraId="451F762D" w14:textId="1C46AB4A" w:rsidR="00F8489F" w:rsidRDefault="00F8489F" w:rsidP="006F30DE">
      <w:pPr>
        <w:pStyle w:val="Bullet1-recommendation"/>
        <w:numPr>
          <w:ilvl w:val="0"/>
          <w:numId w:val="0"/>
        </w:numPr>
        <w:tabs>
          <w:tab w:val="left" w:pos="2835"/>
        </w:tabs>
        <w:ind w:left="2829"/>
      </w:pPr>
      <w:r>
        <w:tab/>
      </w:r>
      <w:r w:rsidR="00AD7819" w:rsidRPr="006F30DE">
        <w:rPr>
          <w:i/>
        </w:rPr>
        <w:t>D</w:t>
      </w:r>
      <w:r w:rsidR="00AD7819" w:rsidRPr="002E69F6">
        <w:t xml:space="preserve"> is the luminous range in metres [m]</w:t>
      </w:r>
      <w:r w:rsidR="00AD7819">
        <w:br/>
      </w:r>
      <w:r w:rsidR="00AD7819" w:rsidRPr="006F30DE">
        <w:rPr>
          <w:i/>
        </w:rPr>
        <w:t>V</w:t>
      </w:r>
      <w:r w:rsidR="00AD7819" w:rsidRPr="002E69F6">
        <w:t xml:space="preserve"> is the meteorological visibility in metres [m]</w:t>
      </w:r>
    </w:p>
    <w:p w14:paraId="054866AA" w14:textId="3AA464F8" w:rsidR="008F2D07" w:rsidRPr="008F2D07" w:rsidRDefault="001A3530" w:rsidP="008F2D07">
      <w:pPr>
        <w:pStyle w:val="Bullet1-recommendation"/>
      </w:pPr>
      <w:r>
        <w:t>that t</w:t>
      </w:r>
      <w:r w:rsidRPr="005B1EF6">
        <w:t xml:space="preserve">he </w:t>
      </w:r>
      <w:r w:rsidRPr="001A3530">
        <w:rPr>
          <w:u w:val="single"/>
        </w:rPr>
        <w:t>Nominal Luminous Range</w:t>
      </w:r>
      <w:r w:rsidRPr="005B1EF6">
        <w:t xml:space="preserve"> of a maritime signal light </w:t>
      </w:r>
      <w:r>
        <w:t xml:space="preserve">is calculated for a meteorological visibility of 10 nautical miles </w:t>
      </w:r>
      <w:r w:rsidR="00ED5D37">
        <w:t xml:space="preserve">(18 520 m) </w:t>
      </w:r>
      <w:r>
        <w:t xml:space="preserve">and </w:t>
      </w:r>
      <w:r w:rsidRPr="005B1EF6">
        <w:t xml:space="preserve"> an illumination at the eye of the observer:</w:t>
      </w:r>
    </w:p>
    <w:p w14:paraId="2057D905" w14:textId="77777777" w:rsidR="001A3530" w:rsidRPr="008F2D07" w:rsidRDefault="001A3530" w:rsidP="001A3530">
      <w:pPr>
        <w:pStyle w:val="Bullet1-recommendation"/>
        <w:numPr>
          <w:ilvl w:val="1"/>
          <w:numId w:val="14"/>
        </w:numPr>
      </w:pPr>
      <w:r w:rsidRPr="008F2D07">
        <w:t xml:space="preserve">of 2 </w:t>
      </w:r>
      <w:r w:rsidRPr="008F2D07">
        <w:sym w:font="Symbol" w:char="F0B4"/>
      </w:r>
      <w:r w:rsidRPr="008F2D07">
        <w:t xml:space="preserve"> 10</w:t>
      </w:r>
      <w:r w:rsidRPr="008F2D07">
        <w:rPr>
          <w:vertAlign w:val="superscript"/>
        </w:rPr>
        <w:t>-7</w:t>
      </w:r>
      <w:r w:rsidRPr="008F2D07">
        <w:t xml:space="preserve"> lx for night time range</w:t>
      </w:r>
    </w:p>
    <w:p w14:paraId="1C378102" w14:textId="4A7023E3" w:rsidR="001A3530" w:rsidRPr="00AD7819" w:rsidRDefault="001A3530" w:rsidP="001A3530">
      <w:pPr>
        <w:pStyle w:val="Bullet1-recommendation"/>
        <w:numPr>
          <w:ilvl w:val="1"/>
          <w:numId w:val="14"/>
        </w:numPr>
      </w:pPr>
      <w:r w:rsidRPr="008F2D07">
        <w:t xml:space="preserve">of 1 </w:t>
      </w:r>
      <w:r w:rsidRPr="008F2D07">
        <w:sym w:font="Symbol" w:char="F0B4"/>
      </w:r>
      <w:r w:rsidRPr="008F2D07">
        <w:t xml:space="preserve"> 10</w:t>
      </w:r>
      <w:r w:rsidRPr="008F2D07">
        <w:rPr>
          <w:vertAlign w:val="superscript"/>
        </w:rPr>
        <w:t>-3</w:t>
      </w:r>
      <w:r w:rsidRPr="008F2D07">
        <w:t xml:space="preserve"> lx for day time range</w:t>
      </w:r>
    </w:p>
    <w:p w14:paraId="6B583B30" w14:textId="4B2909A9" w:rsidR="004F6AD3" w:rsidRPr="003F00F6" w:rsidRDefault="004F6AD3" w:rsidP="003F00F6">
      <w:pPr>
        <w:pStyle w:val="Bullet1-recommendation"/>
        <w:rPr>
          <w:b/>
        </w:rPr>
      </w:pPr>
      <w:r w:rsidRPr="004F6AD3">
        <w:t xml:space="preserve">that the </w:t>
      </w:r>
      <w:r w:rsidR="001A3530">
        <w:t>N</w:t>
      </w:r>
      <w:r w:rsidRPr="004F6AD3">
        <w:t xml:space="preserve">ominal </w:t>
      </w:r>
      <w:r w:rsidR="001A3530">
        <w:t>Luminous R</w:t>
      </w:r>
      <w:r w:rsidRPr="004F6AD3">
        <w:t>ange of lights intended for the guidance of shipping should be published in the “Lists of Lights”</w:t>
      </w:r>
      <w:r>
        <w:t xml:space="preserve">. </w:t>
      </w:r>
      <w:r w:rsidRPr="004F6AD3">
        <w:t>The following information should be published:</w:t>
      </w:r>
    </w:p>
    <w:p w14:paraId="5C27A082" w14:textId="77777777" w:rsidR="004F6AD3" w:rsidRPr="004F6AD3" w:rsidRDefault="004F6AD3" w:rsidP="003F00F6">
      <w:pPr>
        <w:pStyle w:val="Bullet1-recommendation"/>
        <w:numPr>
          <w:ilvl w:val="1"/>
          <w:numId w:val="14"/>
        </w:numPr>
      </w:pPr>
      <w:bookmarkStart w:id="2" w:name="_Ref361228803"/>
      <w:bookmarkStart w:id="3" w:name="_Toc359496675"/>
      <w:bookmarkEnd w:id="2"/>
      <w:bookmarkEnd w:id="3"/>
      <w:r w:rsidRPr="004F6AD3">
        <w:t xml:space="preserve">The nominal range of lights intended for the guidance of shipping by night; </w:t>
      </w:r>
    </w:p>
    <w:p w14:paraId="600874E8" w14:textId="77777777" w:rsidR="004F6AD3" w:rsidRPr="004F6AD3" w:rsidRDefault="004F6AD3" w:rsidP="003F00F6">
      <w:pPr>
        <w:pStyle w:val="Bullet1-recommendation"/>
        <w:numPr>
          <w:ilvl w:val="1"/>
          <w:numId w:val="14"/>
        </w:numPr>
      </w:pPr>
      <w:r w:rsidRPr="004F6AD3">
        <w:t>Where applicable, the nominal range of lights intended for the guidance of shipping by day;</w:t>
      </w:r>
    </w:p>
    <w:p w14:paraId="4B31B455" w14:textId="42802655" w:rsidR="004F6AD3" w:rsidRDefault="004F6AD3" w:rsidP="003F00F6">
      <w:pPr>
        <w:pStyle w:val="Bullet1-recommendation"/>
        <w:numPr>
          <w:ilvl w:val="1"/>
          <w:numId w:val="14"/>
        </w:numPr>
        <w:rPr>
          <w:ins w:id="4" w:author="Hermann, Frank" w:date="2016-04-27T07:25:00Z"/>
        </w:rPr>
      </w:pPr>
      <w:r w:rsidRPr="004F6AD3">
        <w:t>Nomograms permitting mariners to estimate the luminous range of lights intended for the guidance of shipping by day or by night as a function of their nominal range</w:t>
      </w:r>
      <w:r>
        <w:t xml:space="preserve"> and</w:t>
      </w:r>
      <w:r w:rsidRPr="004F6AD3">
        <w:t xml:space="preserve"> the prevailing meteorological visibility.</w:t>
      </w:r>
    </w:p>
    <w:p w14:paraId="1CBA50CF" w14:textId="660AD702" w:rsidR="003F00F6" w:rsidRDefault="009F005A" w:rsidP="003F00F6">
      <w:pPr>
        <w:pStyle w:val="Bullet1-recommendation"/>
        <w:rPr>
          <w:ins w:id="5" w:author="Hermann, Frank" w:date="2016-04-27T07:50:00Z"/>
        </w:rPr>
      </w:pPr>
      <w:ins w:id="6" w:author="Hermann, Frank" w:date="2016-04-27T07:41:00Z">
        <w:r>
          <w:t>that</w:t>
        </w:r>
      </w:ins>
      <w:ins w:id="7" w:author="Hermann, Frank" w:date="2016-04-27T07:50:00Z">
        <w:r>
          <w:t xml:space="preserve"> the</w:t>
        </w:r>
      </w:ins>
      <w:ins w:id="8" w:author="Hermann, Frank" w:date="2016-04-27T07:41:00Z">
        <w:r>
          <w:t xml:space="preserve"> intensity used </w:t>
        </w:r>
      </w:ins>
      <w:ins w:id="9" w:author="Hermann, Frank" w:date="2016-04-27T07:50:00Z">
        <w:r>
          <w:t xml:space="preserve">for range calculation takes into account the influence of the flash character </w:t>
        </w:r>
      </w:ins>
      <w:ins w:id="10" w:author="Hermann, Frank" w:date="2016-04-27T07:55:00Z">
        <w:r w:rsidR="00015AD5">
          <w:t xml:space="preserve">and profile </w:t>
        </w:r>
      </w:ins>
      <w:ins w:id="11" w:author="Hermann, Frank" w:date="2016-04-27T07:50:00Z">
        <w:r>
          <w:t>(effective intensity)</w:t>
        </w:r>
      </w:ins>
      <w:ins w:id="12" w:author="Hermann, Frank" w:date="2016-04-27T07:51:00Z">
        <w:r w:rsidR="00015AD5">
          <w:t>;</w:t>
        </w:r>
      </w:ins>
    </w:p>
    <w:p w14:paraId="1804149E" w14:textId="2797374F" w:rsidR="00015AD5" w:rsidRDefault="00015AD5" w:rsidP="003F00F6">
      <w:pPr>
        <w:pStyle w:val="Bullet1-recommendation"/>
        <w:rPr>
          <w:ins w:id="13" w:author="Hermann, Frank" w:date="2016-04-27T07:56:00Z"/>
        </w:rPr>
      </w:pPr>
      <w:ins w:id="14" w:author="Hermann, Frank" w:date="2016-04-27T07:55:00Z">
        <w:r>
          <w:t xml:space="preserve">that the calculation takes into account </w:t>
        </w:r>
      </w:ins>
      <w:ins w:id="15" w:author="Hermann, Frank" w:date="2016-04-27T07:56:00Z">
        <w:r>
          <w:t>a servic</w:t>
        </w:r>
      </w:ins>
      <w:ins w:id="16" w:author="Hermann, Frank" w:date="2016-04-27T07:58:00Z">
        <w:r>
          <w:t>e</w:t>
        </w:r>
      </w:ins>
      <w:ins w:id="17" w:author="Hermann, Frank" w:date="2016-04-27T07:56:00Z">
        <w:r>
          <w:t xml:space="preserve"> condition factor;</w:t>
        </w:r>
      </w:ins>
    </w:p>
    <w:p w14:paraId="62E0FE00" w14:textId="7500A2BD" w:rsidR="009F005A" w:rsidRPr="004F6AD3" w:rsidRDefault="00CF0FEE" w:rsidP="003F00F6">
      <w:pPr>
        <w:pStyle w:val="Bullet1-recommendation"/>
      </w:pPr>
      <w:ins w:id="18" w:author="Hermann, Frank" w:date="2016-04-27T08:01:00Z">
        <w:r>
          <w:t>that the geographical range of a light is always larger than the luminous range.</w:t>
        </w:r>
      </w:ins>
    </w:p>
    <w:bookmarkEnd w:id="1"/>
    <w:p w14:paraId="4913D5AE" w14:textId="6185894F" w:rsidR="000955C6" w:rsidRDefault="00B5643F" w:rsidP="002744B9">
      <w:pPr>
        <w:pStyle w:val="AnnexAHead1"/>
        <w:rPr>
          <w:lang w:val="en-US"/>
        </w:rPr>
      </w:pPr>
      <w:r w:rsidRPr="00446B34">
        <w:rPr>
          <w:lang w:val="en-US"/>
        </w:rPr>
        <w:lastRenderedPageBreak/>
        <w:t>LUMINOUS RANGE FOR NIGHT TIME</w:t>
      </w:r>
    </w:p>
    <w:p w14:paraId="5AF19695" w14:textId="77777777" w:rsidR="000955C6" w:rsidRPr="000955C6" w:rsidRDefault="000955C6" w:rsidP="000955C6">
      <w:pPr>
        <w:pStyle w:val="Heading1separatationline"/>
        <w:rPr>
          <w:lang w:val="en-US"/>
        </w:rPr>
      </w:pPr>
    </w:p>
    <w:p w14:paraId="4DED4F32" w14:textId="77777777" w:rsidR="00B5643F" w:rsidRPr="00446B34" w:rsidRDefault="00B5643F" w:rsidP="00B5643F">
      <w:pPr>
        <w:autoSpaceDE w:val="0"/>
        <w:autoSpaceDN w:val="0"/>
        <w:adjustRightInd w:val="0"/>
        <w:rPr>
          <w:rFonts w:cs="Arial"/>
          <w:b/>
          <w:bCs/>
          <w:color w:val="FF0000"/>
          <w:lang w:val="en-US"/>
        </w:rPr>
      </w:pPr>
    </w:p>
    <w:p w14:paraId="24041113" w14:textId="39D57D43" w:rsidR="00B5643F" w:rsidRPr="00B5643F" w:rsidRDefault="00B5643F" w:rsidP="00B5643F">
      <w:pPr>
        <w:rPr>
          <w:sz w:val="24"/>
          <w:szCs w:val="24"/>
        </w:rPr>
      </w:pPr>
      <w:r>
        <w:rPr>
          <w:sz w:val="24"/>
          <w:szCs w:val="24"/>
        </w:rPr>
        <w:t>The chart is based on an</w:t>
      </w:r>
      <w:r w:rsidRPr="00B5643F">
        <w:rPr>
          <w:sz w:val="24"/>
          <w:szCs w:val="24"/>
        </w:rPr>
        <w:t xml:space="preserve"> illuminance is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=2*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-7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lx</m:t>
        </m:r>
      </m:oMath>
      <w:r w:rsidRPr="00B5643F">
        <w:rPr>
          <w:sz w:val="24"/>
          <w:szCs w:val="24"/>
        </w:rPr>
        <w:t>.</w:t>
      </w:r>
    </w:p>
    <w:p w14:paraId="6E3EB7DA" w14:textId="77777777" w:rsidR="00B5643F" w:rsidRPr="00737FA8" w:rsidRDefault="00B5643F" w:rsidP="00B5643F">
      <w:pPr>
        <w:rPr>
          <w:rFonts w:cs="Arial"/>
          <w:i/>
          <w:iCs/>
          <w:lang w:val="en-US"/>
        </w:rPr>
      </w:pPr>
    </w:p>
    <w:p w14:paraId="77201A42" w14:textId="1B04B5BE" w:rsidR="00B5643F" w:rsidRDefault="00557497" w:rsidP="00B5643F">
      <w:pPr>
        <w:jc w:val="center"/>
        <w:rPr>
          <w:lang w:val="en-US"/>
        </w:rPr>
      </w:pPr>
      <w:r>
        <w:rPr>
          <w:noProof/>
          <w:lang w:val="en-IE" w:eastAsia="en-IE"/>
        </w:rPr>
        <w:drawing>
          <wp:inline distT="0" distB="0" distL="0" distR="0" wp14:anchorId="1EBCE8C8" wp14:editId="2C837454">
            <wp:extent cx="4714875" cy="62103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1_2016_04_27.eps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489"/>
                    <a:stretch/>
                  </pic:blipFill>
                  <pic:spPr bwMode="auto">
                    <a:xfrm>
                      <a:off x="0" y="0"/>
                      <a:ext cx="4714875" cy="6210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020719" w14:textId="77777777" w:rsidR="00557497" w:rsidRPr="00737FA8" w:rsidRDefault="00557497" w:rsidP="00B5643F">
      <w:pPr>
        <w:jc w:val="center"/>
        <w:rPr>
          <w:lang w:val="en-US"/>
        </w:rPr>
      </w:pPr>
    </w:p>
    <w:p w14:paraId="259C3DC1" w14:textId="18D1FB3F" w:rsidR="00B5643F" w:rsidRPr="00446B34" w:rsidRDefault="00557497" w:rsidP="00557497">
      <w:pPr>
        <w:pStyle w:val="Figurecaption"/>
        <w:rPr>
          <w:lang w:val="en-US"/>
        </w:rPr>
      </w:pPr>
      <w:r>
        <w:rPr>
          <w:lang w:val="en-US"/>
        </w:rPr>
        <w:t xml:space="preserve"> </w:t>
      </w:r>
      <w:r w:rsidR="00B5643F" w:rsidRPr="00446B34">
        <w:rPr>
          <w:lang w:val="en-US"/>
        </w:rPr>
        <w:t xml:space="preserve">Luminous Range </w:t>
      </w:r>
      <w:r>
        <w:rPr>
          <w:lang w:val="en-US"/>
        </w:rPr>
        <w:t>D</w:t>
      </w:r>
      <w:r w:rsidR="00B5643F" w:rsidRPr="00446B34">
        <w:rPr>
          <w:lang w:val="en-US"/>
        </w:rPr>
        <w:t xml:space="preserve">iagram - </w:t>
      </w:r>
      <w:r>
        <w:rPr>
          <w:lang w:val="en-US"/>
        </w:rPr>
        <w:t>N</w:t>
      </w:r>
      <w:r w:rsidR="00B5643F" w:rsidRPr="00446B34">
        <w:rPr>
          <w:lang w:val="en-US"/>
        </w:rPr>
        <w:t>ight</w:t>
      </w:r>
      <w:r>
        <w:rPr>
          <w:lang w:val="en-US"/>
        </w:rPr>
        <w:t xml:space="preserve"> T</w:t>
      </w:r>
      <w:r w:rsidR="00B5643F" w:rsidRPr="00446B34">
        <w:rPr>
          <w:lang w:val="en-US"/>
        </w:rPr>
        <w:t>ime</w:t>
      </w:r>
    </w:p>
    <w:p w14:paraId="75F9DE9D" w14:textId="77777777" w:rsidR="00B5643F" w:rsidRDefault="00B5643F" w:rsidP="00B5643F">
      <w:pPr>
        <w:rPr>
          <w:rFonts w:cs="Arial"/>
          <w:b/>
          <w:bCs/>
          <w:lang w:val="en-US"/>
        </w:rPr>
      </w:pPr>
    </w:p>
    <w:p w14:paraId="4E3340AA" w14:textId="25911C93" w:rsidR="00B5643F" w:rsidRDefault="00B5643F" w:rsidP="00B5643F">
      <w:pPr>
        <w:rPr>
          <w:rFonts w:cs="Arial"/>
          <w:bCs/>
          <w:highlight w:val="yellow"/>
          <w:lang w:val="en-US"/>
        </w:rPr>
      </w:pPr>
    </w:p>
    <w:p w14:paraId="40A96459" w14:textId="77777777" w:rsidR="00B5643F" w:rsidRDefault="00B5643F" w:rsidP="005B1EF6">
      <w:pPr>
        <w:pStyle w:val="BodyText"/>
        <w:rPr>
          <w:lang w:val="en-US"/>
        </w:rPr>
      </w:pPr>
    </w:p>
    <w:p w14:paraId="70CE0F3D" w14:textId="6933E0EF" w:rsidR="000955C6" w:rsidRDefault="000955C6">
      <w:pPr>
        <w:spacing w:after="200" w:line="276" w:lineRule="auto"/>
        <w:rPr>
          <w:rFonts w:cs="Arial"/>
          <w:bCs/>
          <w:color w:val="FF0000"/>
          <w:lang w:val="en-US"/>
        </w:rPr>
      </w:pPr>
      <w:r>
        <w:rPr>
          <w:rFonts w:cs="Arial"/>
          <w:bCs/>
          <w:color w:val="FF0000"/>
          <w:lang w:val="en-US"/>
        </w:rPr>
        <w:br w:type="page"/>
      </w:r>
    </w:p>
    <w:p w14:paraId="06492F02" w14:textId="77777777" w:rsidR="000955C6" w:rsidRPr="00446B34" w:rsidRDefault="000955C6" w:rsidP="000955C6">
      <w:pPr>
        <w:autoSpaceDE w:val="0"/>
        <w:autoSpaceDN w:val="0"/>
        <w:adjustRightInd w:val="0"/>
        <w:rPr>
          <w:rFonts w:cs="Arial"/>
          <w:bCs/>
          <w:color w:val="FF0000"/>
          <w:lang w:val="en-US"/>
        </w:rPr>
      </w:pPr>
    </w:p>
    <w:p w14:paraId="2C2B83F5" w14:textId="7271625A" w:rsidR="000955C6" w:rsidRPr="00446B34" w:rsidRDefault="000955C6" w:rsidP="000955C6">
      <w:pPr>
        <w:pStyle w:val="Tablecaption"/>
        <w:rPr>
          <w:lang w:val="en-US"/>
        </w:rPr>
      </w:pPr>
      <w:r w:rsidRPr="00446B34">
        <w:rPr>
          <w:lang w:val="en-US"/>
        </w:rPr>
        <w:t xml:space="preserve"> Night time nominal range table (rounded off to the nearest nautical mile)</w:t>
      </w:r>
    </w:p>
    <w:tbl>
      <w:tblPr>
        <w:tblStyle w:val="TableGrid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701"/>
        <w:gridCol w:w="1275"/>
        <w:gridCol w:w="1701"/>
        <w:gridCol w:w="1276"/>
      </w:tblGrid>
      <w:tr w:rsidR="000955C6" w:rsidRPr="00446B34" w14:paraId="3D0DC59F" w14:textId="77777777" w:rsidTr="006A4C54">
        <w:tc>
          <w:tcPr>
            <w:tcW w:w="1276" w:type="dxa"/>
            <w:vAlign w:val="center"/>
          </w:tcPr>
          <w:p w14:paraId="1C721DF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Luminous</w:t>
            </w:r>
          </w:p>
          <w:p w14:paraId="60F3EC3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intensity</w:t>
            </w:r>
          </w:p>
        </w:tc>
        <w:tc>
          <w:tcPr>
            <w:tcW w:w="1276" w:type="dxa"/>
            <w:vAlign w:val="center"/>
          </w:tcPr>
          <w:p w14:paraId="5737680D" w14:textId="2CE3438F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Nominal</w:t>
            </w:r>
            <w:r w:rsidR="006A4C54">
              <w:rPr>
                <w:lang w:val="en-US"/>
              </w:rPr>
              <w:t xml:space="preserve"> </w:t>
            </w:r>
            <w:r w:rsidRPr="00446B34">
              <w:rPr>
                <w:lang w:val="en-US"/>
              </w:rPr>
              <w:t>range (rounded)</w:t>
            </w:r>
          </w:p>
        </w:tc>
        <w:tc>
          <w:tcPr>
            <w:tcW w:w="1701" w:type="dxa"/>
            <w:vAlign w:val="center"/>
          </w:tcPr>
          <w:p w14:paraId="2062F853" w14:textId="2980E921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Luminous intensity</w:t>
            </w:r>
          </w:p>
        </w:tc>
        <w:tc>
          <w:tcPr>
            <w:tcW w:w="1275" w:type="dxa"/>
            <w:vAlign w:val="center"/>
          </w:tcPr>
          <w:p w14:paraId="0FDD57F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Nominal range (rounded)</w:t>
            </w:r>
          </w:p>
        </w:tc>
        <w:tc>
          <w:tcPr>
            <w:tcW w:w="1701" w:type="dxa"/>
            <w:vAlign w:val="center"/>
          </w:tcPr>
          <w:p w14:paraId="15A595F5" w14:textId="25A37F3F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Luminous intensity</w:t>
            </w:r>
          </w:p>
        </w:tc>
        <w:tc>
          <w:tcPr>
            <w:tcW w:w="1276" w:type="dxa"/>
            <w:vAlign w:val="center"/>
          </w:tcPr>
          <w:p w14:paraId="0C769A6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Nominal range (rounded)</w:t>
            </w:r>
          </w:p>
        </w:tc>
      </w:tr>
      <w:tr w:rsidR="000955C6" w:rsidRPr="00446B34" w14:paraId="542AE393" w14:textId="77777777" w:rsidTr="006A4C54"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54632FB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candelas</w:t>
            </w:r>
          </w:p>
          <w:p w14:paraId="7C29655A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(cd)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5B22158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nautical miles (M)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14:paraId="45A16C6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kilocandelas</w:t>
            </w:r>
          </w:p>
          <w:p w14:paraId="5CC8B5B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(10</w:t>
            </w:r>
            <w:r w:rsidRPr="00446B34">
              <w:rPr>
                <w:vertAlign w:val="superscript"/>
                <w:lang w:val="en-US"/>
              </w:rPr>
              <w:t>3</w:t>
            </w:r>
            <w:r w:rsidRPr="00446B34">
              <w:rPr>
                <w:lang w:val="en-US"/>
              </w:rPr>
              <w:t xml:space="preserve"> cd)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vAlign w:val="center"/>
          </w:tcPr>
          <w:p w14:paraId="1AF0D2FA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nautical miles (M)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14:paraId="23DA86F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Megacandelas</w:t>
            </w:r>
          </w:p>
          <w:p w14:paraId="1178191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(10</w:t>
            </w:r>
            <w:r w:rsidRPr="00446B34">
              <w:rPr>
                <w:vertAlign w:val="superscript"/>
                <w:lang w:val="en-US"/>
              </w:rPr>
              <w:t>6</w:t>
            </w:r>
            <w:r w:rsidRPr="00446B34">
              <w:rPr>
                <w:lang w:val="en-US"/>
              </w:rPr>
              <w:t xml:space="preserve"> cd)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4766F75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nautical miles (M)</w:t>
            </w:r>
          </w:p>
        </w:tc>
      </w:tr>
      <w:tr w:rsidR="000955C6" w:rsidRPr="00446B34" w14:paraId="6FB2B489" w14:textId="77777777" w:rsidTr="006A4C54">
        <w:tc>
          <w:tcPr>
            <w:tcW w:w="1276" w:type="dxa"/>
            <w:tcBorders>
              <w:bottom w:val="nil"/>
            </w:tcBorders>
            <w:vAlign w:val="center"/>
          </w:tcPr>
          <w:p w14:paraId="0C694FA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1 - 2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3F20831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5D510A2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0.633 – 1.06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14:paraId="08FE5D7F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9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21558BE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0.927 – 1.35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69E42029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26</w:t>
            </w:r>
          </w:p>
        </w:tc>
      </w:tr>
      <w:tr w:rsidR="000955C6" w:rsidRPr="00446B34" w14:paraId="2614541F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5C4DE5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3 - 9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C9258B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563402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1.07 – 1.75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7BA0C47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19D571A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1.36 – 1.96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C236CD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27</w:t>
            </w:r>
          </w:p>
        </w:tc>
      </w:tr>
      <w:tr w:rsidR="000955C6" w:rsidRPr="00446B34" w14:paraId="1C3EFCBF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4EBEA39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10 - 23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1985790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081DAB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1.76 – 2.84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00B15789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E77D23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1.97 – 2.84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5C7C78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28</w:t>
            </w:r>
          </w:p>
        </w:tc>
      </w:tr>
      <w:tr w:rsidR="000955C6" w:rsidRPr="00446B34" w14:paraId="5FDFC79D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772F41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24 - 53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00A115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D48C07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2.85 – 4.53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5B0BE74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2B5418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2.85 – 4.11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EA08A2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29</w:t>
            </w:r>
          </w:p>
        </w:tc>
      </w:tr>
      <w:tr w:rsidR="000955C6" w:rsidRPr="00446B34" w14:paraId="26789D04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6F9B1A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54 - 107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420D81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B0EB95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4.54 – 7.13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4EE8B69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0B187F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4.12 – 5.93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5BAB32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30</w:t>
            </w:r>
          </w:p>
        </w:tc>
      </w:tr>
      <w:tr w:rsidR="000955C6" w:rsidRPr="00446B34" w14:paraId="022E7594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C2C69D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108 - 203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EE5FAB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7D0C1A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7.14 – 11.1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4EA22F2F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EF9002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5.94 – 8.53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187CF7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31</w:t>
            </w:r>
          </w:p>
        </w:tc>
      </w:tr>
      <w:tr w:rsidR="000955C6" w:rsidRPr="00446B34" w14:paraId="361F9E8E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B61598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204 - 364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0B5453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52C913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11.2 – 17.1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49CCB79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DABDB0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8.54 – 12.2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4FE2D6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32</w:t>
            </w:r>
          </w:p>
        </w:tc>
      </w:tr>
      <w:tr w:rsidR="000955C6" w:rsidRPr="00446B34" w14:paraId="54157AB6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6128FE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365 - 632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12703A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0C4182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17.2 – 26.1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4DE04F8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1573446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12.3 – 17.5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97D398B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33</w:t>
            </w:r>
          </w:p>
        </w:tc>
      </w:tr>
      <w:tr w:rsidR="000955C6" w:rsidRPr="00446B34" w14:paraId="40885DA0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71183A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5F3F72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B5D857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26.2 - 39.7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1DD4CD3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7D275CE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17.6 – 25.1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FFE0EBE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34</w:t>
            </w:r>
          </w:p>
        </w:tc>
      </w:tr>
      <w:tr w:rsidR="000955C6" w:rsidRPr="00446B34" w14:paraId="15CDA812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A7C8B5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6FAFFC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633F18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39.8 – 59.9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11C4A4C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FF221A3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25.2 – 35.9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7013EA9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35</w:t>
            </w:r>
          </w:p>
        </w:tc>
      </w:tr>
      <w:tr w:rsidR="000955C6" w:rsidRPr="00446B34" w14:paraId="28029FA8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DB589B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871F14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641ED9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60.0 – 89.8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7A436CB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7AE027F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36.0 – 51.2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9A2722B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36</w:t>
            </w:r>
          </w:p>
        </w:tc>
      </w:tr>
      <w:tr w:rsidR="000955C6" w:rsidRPr="00446B34" w14:paraId="4656E976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7B3C72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16ECC65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481CBE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89.9 - 133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52781DA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5168D78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51.3 – 72.9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D3E33D3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37</w:t>
            </w:r>
          </w:p>
        </w:tc>
      </w:tr>
      <w:tr w:rsidR="000955C6" w:rsidRPr="00446B34" w14:paraId="30EA6D5A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F473C7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AE790F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0B08D7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134 -198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702F401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FBA2E28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73.0 - 103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489AE25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38</w:t>
            </w:r>
          </w:p>
        </w:tc>
      </w:tr>
      <w:tr w:rsidR="000955C6" w:rsidRPr="00446B34" w14:paraId="32911073" w14:textId="77777777" w:rsidTr="006A4C54">
        <w:trPr>
          <w:trHeight w:val="64"/>
        </w:trPr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C71DA1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6C9116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AAE77B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199 - 293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6233574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6A86103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104 -147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49E9398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39</w:t>
            </w:r>
          </w:p>
        </w:tc>
      </w:tr>
      <w:tr w:rsidR="000955C6" w:rsidRPr="00446B34" w14:paraId="57BF210E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230EAA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9A6476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B0E329A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294 - 432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1AB83C4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8ED2CDC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148 - 209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DDECF30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40</w:t>
            </w:r>
          </w:p>
        </w:tc>
      </w:tr>
      <w:tr w:rsidR="000955C6" w:rsidRPr="00446B34" w14:paraId="3976C238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A63EDE7" w14:textId="77777777" w:rsidR="000955C6" w:rsidRPr="00446B34" w:rsidRDefault="000955C6" w:rsidP="006A4C54">
            <w:pPr>
              <w:pStyle w:val="Tabletext"/>
              <w:jc w:val="center"/>
              <w:rPr>
                <w:rFonts w:ascii="Arial" w:hAnsi="Arial"/>
                <w:lang w:val="de-DE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6AA8C43" w14:textId="77777777" w:rsidR="000955C6" w:rsidRPr="00446B34" w:rsidRDefault="000955C6" w:rsidP="006A4C54">
            <w:pPr>
              <w:pStyle w:val="Tabletext"/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7D3BBE9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433 - 634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30DC9DC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A9CD33A" w14:textId="77777777" w:rsidR="000955C6" w:rsidRPr="009126B6" w:rsidRDefault="000955C6" w:rsidP="006A4C54">
            <w:pPr>
              <w:pStyle w:val="Tabletex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D6010F2" w14:textId="77777777" w:rsidR="000955C6" w:rsidRPr="009126B6" w:rsidRDefault="000955C6" w:rsidP="006A4C54">
            <w:pPr>
              <w:pStyle w:val="Tabletext"/>
              <w:jc w:val="center"/>
              <w:rPr>
                <w:highlight w:val="yellow"/>
                <w:lang w:val="en-US"/>
              </w:rPr>
            </w:pPr>
          </w:p>
        </w:tc>
      </w:tr>
      <w:tr w:rsidR="000955C6" w:rsidRPr="00446B34" w14:paraId="32FCC8EA" w14:textId="77777777" w:rsidTr="006A4C54">
        <w:tc>
          <w:tcPr>
            <w:tcW w:w="1276" w:type="dxa"/>
            <w:tcBorders>
              <w:top w:val="nil"/>
            </w:tcBorders>
            <w:vAlign w:val="center"/>
          </w:tcPr>
          <w:p w14:paraId="1C05C1ED" w14:textId="77777777" w:rsidR="000955C6" w:rsidRPr="00446B34" w:rsidRDefault="000955C6" w:rsidP="006A4C54">
            <w:pPr>
              <w:pStyle w:val="Tabletext"/>
              <w:jc w:val="center"/>
              <w:rPr>
                <w:rFonts w:ascii="Arial" w:hAnsi="Arial"/>
                <w:lang w:val="de-DE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23ED63F0" w14:textId="77777777" w:rsidR="000955C6" w:rsidRPr="00446B34" w:rsidRDefault="000955C6" w:rsidP="006A4C54">
            <w:pPr>
              <w:pStyle w:val="Tabletext"/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651FA28F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635 - 926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09AC46E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3127F40A" w14:textId="77777777" w:rsidR="000955C6" w:rsidRPr="009126B6" w:rsidRDefault="000955C6" w:rsidP="006A4C54">
            <w:pPr>
              <w:pStyle w:val="Tabletex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64C9F65A" w14:textId="77777777" w:rsidR="000955C6" w:rsidRPr="009126B6" w:rsidRDefault="000955C6" w:rsidP="006A4C54">
            <w:pPr>
              <w:pStyle w:val="Tabletext"/>
              <w:jc w:val="center"/>
              <w:rPr>
                <w:highlight w:val="yellow"/>
                <w:lang w:val="en-US"/>
              </w:rPr>
            </w:pPr>
          </w:p>
        </w:tc>
      </w:tr>
    </w:tbl>
    <w:p w14:paraId="26B49A44" w14:textId="77777777" w:rsidR="000955C6" w:rsidRPr="00446B34" w:rsidRDefault="000955C6" w:rsidP="000955C6">
      <w:pPr>
        <w:autoSpaceDE w:val="0"/>
        <w:autoSpaceDN w:val="0"/>
        <w:adjustRightInd w:val="0"/>
        <w:jc w:val="center"/>
        <w:rPr>
          <w:rFonts w:cs="Arial"/>
          <w:b/>
          <w:bCs/>
          <w:color w:val="FF0000"/>
          <w:lang w:val="en-US"/>
        </w:rPr>
      </w:pPr>
    </w:p>
    <w:p w14:paraId="5CB55ADE" w14:textId="279127A4" w:rsidR="00EE5581" w:rsidRDefault="00EE5581">
      <w:pPr>
        <w:spacing w:after="200" w:line="276" w:lineRule="auto"/>
        <w:rPr>
          <w:sz w:val="22"/>
          <w:lang w:val="en-US"/>
        </w:rPr>
      </w:pPr>
      <w:r>
        <w:rPr>
          <w:lang w:val="en-US"/>
        </w:rPr>
        <w:br w:type="page"/>
      </w:r>
    </w:p>
    <w:p w14:paraId="06AA7774" w14:textId="54B54B72" w:rsidR="000955C6" w:rsidRDefault="00EE5581" w:rsidP="002744B9">
      <w:pPr>
        <w:pStyle w:val="AnnexAHead1"/>
        <w:rPr>
          <w:lang w:val="en-US"/>
        </w:rPr>
      </w:pPr>
      <w:r w:rsidRPr="00460D10">
        <w:rPr>
          <w:lang w:val="en-US"/>
        </w:rPr>
        <w:lastRenderedPageBreak/>
        <w:t>LUMINOUS RANGE FOR DAYTIME</w:t>
      </w:r>
    </w:p>
    <w:p w14:paraId="690C3191" w14:textId="77777777" w:rsidR="00EE5581" w:rsidRDefault="00EE5581" w:rsidP="00EE5581">
      <w:pPr>
        <w:pStyle w:val="Heading1separatationline"/>
        <w:rPr>
          <w:lang w:val="en-US"/>
        </w:rPr>
      </w:pPr>
    </w:p>
    <w:p w14:paraId="04EC3586" w14:textId="6382148F" w:rsidR="00EE5581" w:rsidRDefault="00EE5581" w:rsidP="00EE5581">
      <w:pPr>
        <w:rPr>
          <w:sz w:val="24"/>
          <w:szCs w:val="24"/>
        </w:rPr>
      </w:pPr>
      <w:r>
        <w:rPr>
          <w:sz w:val="24"/>
          <w:szCs w:val="24"/>
        </w:rPr>
        <w:t>The chart is based on an</w:t>
      </w:r>
      <w:r w:rsidRPr="00B5643F">
        <w:rPr>
          <w:sz w:val="24"/>
          <w:szCs w:val="24"/>
        </w:rPr>
        <w:t xml:space="preserve"> illuminance is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=1*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-3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lx</m:t>
        </m:r>
      </m:oMath>
      <w:r w:rsidRPr="00B5643F">
        <w:rPr>
          <w:sz w:val="24"/>
          <w:szCs w:val="24"/>
        </w:rPr>
        <w:t>.</w:t>
      </w:r>
    </w:p>
    <w:p w14:paraId="3F77D653" w14:textId="77777777" w:rsidR="00EE5581" w:rsidRPr="00B5643F" w:rsidRDefault="00EE5581" w:rsidP="00EE5581">
      <w:pPr>
        <w:rPr>
          <w:sz w:val="24"/>
          <w:szCs w:val="24"/>
        </w:rPr>
      </w:pPr>
    </w:p>
    <w:p w14:paraId="13D685DC" w14:textId="0DEBCEE5" w:rsidR="00EE5581" w:rsidRPr="00713143" w:rsidRDefault="00713143" w:rsidP="009F20AB">
      <w:pPr>
        <w:pStyle w:val="BodyText"/>
        <w:jc w:val="center"/>
      </w:pPr>
      <w:r w:rsidRPr="00713143">
        <w:rPr>
          <w:noProof/>
          <w:lang w:val="en-IE" w:eastAsia="en-IE"/>
        </w:rPr>
        <w:drawing>
          <wp:inline distT="0" distB="0" distL="0" distR="0" wp14:anchorId="2A6CEB9A" wp14:editId="1C0BC2B3">
            <wp:extent cx="4162425" cy="5457825"/>
            <wp:effectExtent l="0" t="0" r="0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2_2016_04_28.eps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648"/>
                    <a:stretch/>
                  </pic:blipFill>
                  <pic:spPr bwMode="auto">
                    <a:xfrm>
                      <a:off x="0" y="0"/>
                      <a:ext cx="4162425" cy="5457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66073D" w14:textId="4EED8181" w:rsidR="00EE5581" w:rsidRPr="00713143" w:rsidRDefault="00EE5581" w:rsidP="00EE5581">
      <w:pPr>
        <w:pStyle w:val="Figurecaption"/>
      </w:pPr>
      <w:r w:rsidRPr="00713143">
        <w:t xml:space="preserve"> Luminous range diagram – day time</w:t>
      </w:r>
    </w:p>
    <w:p w14:paraId="7CBC52F1" w14:textId="0A390A2C" w:rsidR="00DB5CA5" w:rsidRDefault="00DB5CA5" w:rsidP="00DB5CA5">
      <w:pPr>
        <w:rPr>
          <w:rFonts w:cs="Arial"/>
          <w:bCs/>
          <w:lang w:val="en-US"/>
        </w:rPr>
      </w:pPr>
    </w:p>
    <w:p w14:paraId="28DABAA7" w14:textId="77777777" w:rsidR="00DB5CA5" w:rsidRDefault="00DB5CA5" w:rsidP="00DB5CA5">
      <w:pPr>
        <w:rPr>
          <w:rFonts w:cs="Arial"/>
          <w:bCs/>
          <w:lang w:val="en-US"/>
        </w:rPr>
      </w:pPr>
    </w:p>
    <w:p w14:paraId="6999B49E" w14:textId="52A93CC7" w:rsidR="00DB5CA5" w:rsidRPr="00DB5CA5" w:rsidRDefault="00DB5CA5" w:rsidP="00DB5CA5">
      <w:pPr>
        <w:spacing w:after="200" w:line="276" w:lineRule="auto"/>
        <w:rPr>
          <w:rFonts w:cs="Arial"/>
          <w:bCs/>
          <w:highlight w:val="yellow"/>
          <w:lang w:val="en-US"/>
        </w:rPr>
      </w:pPr>
      <w:r>
        <w:rPr>
          <w:rFonts w:cs="Arial"/>
          <w:bCs/>
          <w:highlight w:val="yellow"/>
          <w:lang w:val="en-US"/>
        </w:rPr>
        <w:br w:type="page"/>
      </w:r>
    </w:p>
    <w:p w14:paraId="48B2F2F4" w14:textId="6C9C92A2" w:rsidR="00DB5CA5" w:rsidRPr="00446B34" w:rsidRDefault="00DB5CA5" w:rsidP="00DB5CA5">
      <w:pPr>
        <w:pStyle w:val="Tablecaption"/>
        <w:rPr>
          <w:lang w:val="en-US"/>
        </w:rPr>
      </w:pPr>
      <w:r>
        <w:rPr>
          <w:lang w:val="en-US"/>
        </w:rPr>
        <w:lastRenderedPageBreak/>
        <w:t xml:space="preserve"> </w:t>
      </w:r>
      <w:r w:rsidRPr="00446B34">
        <w:rPr>
          <w:lang w:val="en-US"/>
        </w:rPr>
        <w:t>Day time nominal range table (rounded off to the nearest nautical mile)</w:t>
      </w:r>
    </w:p>
    <w:p w14:paraId="141F6784" w14:textId="77777777" w:rsidR="00DB5CA5" w:rsidRPr="00446B34" w:rsidRDefault="00DB5CA5" w:rsidP="00DB5CA5">
      <w:pPr>
        <w:autoSpaceDE w:val="0"/>
        <w:autoSpaceDN w:val="0"/>
        <w:adjustRightInd w:val="0"/>
        <w:rPr>
          <w:rFonts w:ascii="Arial" w:hAnsi="Arial" w:cs="Arial"/>
          <w:color w:val="FF0000"/>
          <w:lang w:val="en-US"/>
        </w:rPr>
      </w:pPr>
    </w:p>
    <w:tbl>
      <w:tblPr>
        <w:tblStyle w:val="TableGrid"/>
        <w:tblW w:w="9072" w:type="dxa"/>
        <w:tblInd w:w="391" w:type="dxa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DB5CA5" w:rsidRPr="00446B34" w14:paraId="74F88E4C" w14:textId="77777777" w:rsidTr="00213B2A">
        <w:trPr>
          <w:trHeight w:val="567"/>
        </w:trPr>
        <w:tc>
          <w:tcPr>
            <w:tcW w:w="2268" w:type="dxa"/>
          </w:tcPr>
          <w:p w14:paraId="13D2E382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Luminous</w:t>
            </w:r>
          </w:p>
          <w:p w14:paraId="1C6EC0AE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intensity</w:t>
            </w:r>
          </w:p>
        </w:tc>
        <w:tc>
          <w:tcPr>
            <w:tcW w:w="2268" w:type="dxa"/>
          </w:tcPr>
          <w:p w14:paraId="5FE28D81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Nominal</w:t>
            </w:r>
          </w:p>
          <w:p w14:paraId="115B73D8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range (rounded)</w:t>
            </w:r>
          </w:p>
        </w:tc>
        <w:tc>
          <w:tcPr>
            <w:tcW w:w="2268" w:type="dxa"/>
          </w:tcPr>
          <w:p w14:paraId="7C77E11C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Luminous intensity</w:t>
            </w:r>
          </w:p>
          <w:p w14:paraId="1E03DF7E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</w:tcPr>
          <w:p w14:paraId="15A1A30B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Nominal range (rounded)</w:t>
            </w:r>
          </w:p>
        </w:tc>
      </w:tr>
      <w:tr w:rsidR="00DB5CA5" w:rsidRPr="00446B34" w14:paraId="12ACC1B6" w14:textId="77777777" w:rsidTr="00213B2A">
        <w:trPr>
          <w:trHeight w:val="567"/>
        </w:trPr>
        <w:tc>
          <w:tcPr>
            <w:tcW w:w="2268" w:type="dxa"/>
            <w:tcBorders>
              <w:bottom w:val="single" w:sz="4" w:space="0" w:color="000000"/>
            </w:tcBorders>
          </w:tcPr>
          <w:p w14:paraId="7E77E760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kilocandelas</w:t>
            </w:r>
          </w:p>
          <w:p w14:paraId="58F4521F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(10</w:t>
            </w:r>
            <w:r w:rsidRPr="00446B34">
              <w:rPr>
                <w:vertAlign w:val="superscript"/>
                <w:lang w:val="en-US"/>
              </w:rPr>
              <w:t>3</w:t>
            </w:r>
            <w:r w:rsidRPr="00446B34">
              <w:rPr>
                <w:lang w:val="en-US"/>
              </w:rPr>
              <w:t xml:space="preserve"> cd)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2FFF6008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nautical miles (M)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7313D48A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Megacandelas</w:t>
            </w:r>
          </w:p>
          <w:p w14:paraId="5ACDB6D4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(10</w:t>
            </w:r>
            <w:r w:rsidRPr="00446B34">
              <w:rPr>
                <w:vertAlign w:val="superscript"/>
                <w:lang w:val="en-US"/>
              </w:rPr>
              <w:t>6</w:t>
            </w:r>
            <w:r w:rsidRPr="00446B34">
              <w:rPr>
                <w:lang w:val="en-US"/>
              </w:rPr>
              <w:t xml:space="preserve"> cd)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20EBD73B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nautical miles (M)</w:t>
            </w:r>
          </w:p>
        </w:tc>
      </w:tr>
      <w:tr w:rsidR="00DB5CA5" w:rsidRPr="00446B34" w14:paraId="4A99A000" w14:textId="77777777" w:rsidTr="00213B2A">
        <w:trPr>
          <w:trHeight w:val="340"/>
        </w:trPr>
        <w:tc>
          <w:tcPr>
            <w:tcW w:w="2268" w:type="dxa"/>
            <w:tcBorders>
              <w:bottom w:val="nil"/>
            </w:tcBorders>
          </w:tcPr>
          <w:p w14:paraId="08901D57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 – 12.0</w:t>
            </w:r>
          </w:p>
        </w:tc>
        <w:tc>
          <w:tcPr>
            <w:tcW w:w="2268" w:type="dxa"/>
            <w:tcBorders>
              <w:bottom w:val="nil"/>
            </w:tcBorders>
          </w:tcPr>
          <w:p w14:paraId="1BC24B41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</w:t>
            </w:r>
          </w:p>
        </w:tc>
        <w:tc>
          <w:tcPr>
            <w:tcW w:w="2268" w:type="dxa"/>
            <w:tcBorders>
              <w:bottom w:val="nil"/>
            </w:tcBorders>
          </w:tcPr>
          <w:p w14:paraId="07CDBC62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1.02 – 1.82</w:t>
            </w:r>
          </w:p>
        </w:tc>
        <w:tc>
          <w:tcPr>
            <w:tcW w:w="2268" w:type="dxa"/>
            <w:tcBorders>
              <w:bottom w:val="nil"/>
            </w:tcBorders>
          </w:tcPr>
          <w:p w14:paraId="7AC09ED1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7</w:t>
            </w:r>
          </w:p>
        </w:tc>
      </w:tr>
      <w:tr w:rsidR="00DB5CA5" w:rsidRPr="00446B34" w14:paraId="51C4CF6C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029C0562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12.1 – 45.3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6872ADD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A8424D8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1.83 – 3.16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A866B07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8</w:t>
            </w:r>
          </w:p>
        </w:tc>
      </w:tr>
      <w:tr w:rsidR="00DB5CA5" w:rsidRPr="00446B34" w14:paraId="019DAE33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065640F3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45.4 – 119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6064E2B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AF1A1B0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3.17 – 5.32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2D49D27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9</w:t>
            </w:r>
          </w:p>
        </w:tc>
      </w:tr>
      <w:tr w:rsidR="00DB5CA5" w:rsidRPr="00446B34" w14:paraId="11FBEB24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19308384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120 – 267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5322024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F07EB78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5.33 – 8.78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DE12959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10</w:t>
            </w:r>
          </w:p>
        </w:tc>
      </w:tr>
      <w:tr w:rsidR="00DB5CA5" w:rsidRPr="00446B34" w14:paraId="0B17403B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08787336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268 – 538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FE89BC3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9AC43B5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8.79 – 14.2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0AE559E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11</w:t>
            </w:r>
          </w:p>
        </w:tc>
      </w:tr>
      <w:tr w:rsidR="00DB5CA5" w:rsidRPr="00446B34" w14:paraId="23BAB171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1607C2E5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539 – 1010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2CC8C28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C29A084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14.3 – 22.6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3FFB475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12</w:t>
            </w:r>
          </w:p>
        </w:tc>
      </w:tr>
      <w:tr w:rsidR="00DB5CA5" w:rsidRPr="00446B34" w14:paraId="5B4B4993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4C35F3B9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CD3D879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62472BE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22.7 – 35.6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F52EC97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13</w:t>
            </w:r>
          </w:p>
        </w:tc>
      </w:tr>
      <w:tr w:rsidR="00DB5CA5" w:rsidRPr="00446B34" w14:paraId="486F0396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72527BD1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16504F3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B7BBA10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35.7 – 55.5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49DE535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14</w:t>
            </w:r>
          </w:p>
        </w:tc>
      </w:tr>
      <w:tr w:rsidR="00DB5CA5" w:rsidRPr="00446B34" w14:paraId="257F19DF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65E96975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67F90C9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6E23C59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55.6 – 85.6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031E731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15</w:t>
            </w:r>
          </w:p>
        </w:tc>
      </w:tr>
      <w:tr w:rsidR="00DB5CA5" w:rsidRPr="00446B34" w14:paraId="11C23D4C" w14:textId="77777777" w:rsidTr="00DB5CA5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1810360A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0F5CFAF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12D534D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85.7 – 130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2E18BF0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16</w:t>
            </w:r>
          </w:p>
        </w:tc>
      </w:tr>
      <w:tr w:rsidR="00DB5CA5" w:rsidRPr="00446B34" w14:paraId="78E9D8DF" w14:textId="77777777" w:rsidTr="00DB5CA5">
        <w:trPr>
          <w:trHeight w:val="340"/>
        </w:trPr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63B64E8B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63F024B4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0EBCF10C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131 – 198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0178232B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17</w:t>
            </w:r>
          </w:p>
        </w:tc>
      </w:tr>
    </w:tbl>
    <w:p w14:paraId="31207809" w14:textId="77777777" w:rsidR="00DB5CA5" w:rsidRPr="00446B34" w:rsidRDefault="00DB5CA5" w:rsidP="00DB5CA5">
      <w:pPr>
        <w:autoSpaceDE w:val="0"/>
        <w:autoSpaceDN w:val="0"/>
        <w:adjustRightInd w:val="0"/>
        <w:rPr>
          <w:rFonts w:ascii="Arial" w:hAnsi="Arial" w:cs="Arial"/>
          <w:color w:val="FF0000"/>
          <w:lang w:val="en-US"/>
        </w:rPr>
      </w:pPr>
    </w:p>
    <w:p w14:paraId="324DB15B" w14:textId="77777777" w:rsidR="00DB5CA5" w:rsidRPr="00DB5CA5" w:rsidRDefault="00DB5CA5" w:rsidP="00DB5CA5"/>
    <w:sectPr w:rsidR="00DB5CA5" w:rsidRPr="00DB5CA5" w:rsidSect="0083218D">
      <w:headerReference w:type="default" r:id="rId14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6FBAAB" w14:textId="77777777" w:rsidR="00CE0F55" w:rsidRDefault="00CE0F55" w:rsidP="003274DB">
      <w:r>
        <w:separator/>
      </w:r>
    </w:p>
    <w:p w14:paraId="1A590DFC" w14:textId="77777777" w:rsidR="00CE0F55" w:rsidRDefault="00CE0F55"/>
  </w:endnote>
  <w:endnote w:type="continuationSeparator" w:id="0">
    <w:p w14:paraId="1F8ABA13" w14:textId="77777777" w:rsidR="00CE0F55" w:rsidRDefault="00CE0F55" w:rsidP="003274DB">
      <w:r>
        <w:continuationSeparator/>
      </w:r>
    </w:p>
    <w:p w14:paraId="28111CE2" w14:textId="77777777" w:rsidR="00CE0F55" w:rsidRDefault="00CE0F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F33B5" w14:textId="77777777" w:rsidR="002E4993" w:rsidRDefault="002E4993" w:rsidP="008747E0">
    <w:pPr>
      <w:pStyle w:val="Footer"/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F28C25" wp14:editId="502A3E38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4F72C5" id="Connecteur droit 1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2D7F714F" w14:textId="77777777" w:rsidR="002E4993" w:rsidRPr="00ED2A8D" w:rsidRDefault="002E4993" w:rsidP="008747E0">
    <w:pPr>
      <w:pStyle w:val="Footer"/>
    </w:pPr>
    <w:r w:rsidRPr="00442889">
      <w:rPr>
        <w:noProof/>
        <w:lang w:val="en-IE" w:eastAsia="en-IE"/>
      </w:rPr>
      <w:drawing>
        <wp:anchor distT="0" distB="0" distL="114300" distR="114300" simplePos="0" relativeHeight="251658240" behindDoc="1" locked="0" layoutInCell="1" allowOverlap="1" wp14:anchorId="4ECC13A8" wp14:editId="7FA1C90D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2AB347" w14:textId="77777777" w:rsidR="002E4993" w:rsidRPr="00ED2A8D" w:rsidRDefault="002E4993" w:rsidP="008747E0">
    <w:pPr>
      <w:pStyle w:val="Footer"/>
    </w:pPr>
  </w:p>
  <w:p w14:paraId="3A2C5A86" w14:textId="77777777" w:rsidR="002E4993" w:rsidRPr="00ED2A8D" w:rsidRDefault="002E4993" w:rsidP="008747E0">
    <w:pPr>
      <w:pStyle w:val="Footer"/>
    </w:pPr>
  </w:p>
  <w:p w14:paraId="52999534" w14:textId="77777777" w:rsidR="002E4993" w:rsidRPr="00ED2A8D" w:rsidRDefault="002E4993" w:rsidP="008747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64EF5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56EB7F77" w14:textId="77777777" w:rsidR="007A72CF" w:rsidRDefault="007A72CF" w:rsidP="007A72CF">
    <w:pPr>
      <w:pStyle w:val="Footerportrait"/>
    </w:pPr>
  </w:p>
  <w:p w14:paraId="63A42BEB" w14:textId="48E6B47A" w:rsidR="007A72CF" w:rsidRPr="007A72CF" w:rsidRDefault="00F00833" w:rsidP="007A72CF">
    <w:pPr>
      <w:pStyle w:val="Footerportrait"/>
      <w:rPr>
        <w:rStyle w:val="PageNumber"/>
      </w:rPr>
    </w:pPr>
    <w:fldSimple w:instr=" STYLEREF &quot;Document type&quot; \* MERGEFORMAT ">
      <w:r w:rsidR="008B140D">
        <w:t>IALA RECOMMENDATION</w:t>
      </w:r>
    </w:fldSimple>
    <w:r w:rsidR="007A72CF">
      <w:t xml:space="preserve"> </w:t>
    </w:r>
    <w:r w:rsidR="00CE0F55">
      <w:fldChar w:fldCharType="begin"/>
    </w:r>
    <w:r w:rsidR="00CE0F55">
      <w:instrText xml:space="preserve"> STYLEREF "Document number" \* MERGEFORMAT </w:instrText>
    </w:r>
    <w:r w:rsidR="00CE0F55">
      <w:fldChar w:fldCharType="separate"/>
    </w:r>
    <w:r w:rsidR="008B140D">
      <w:t>Document RANGE for ENG5</w:t>
    </w:r>
    <w:r w:rsidR="00CE0F55">
      <w:fldChar w:fldCharType="end"/>
    </w:r>
    <w:r w:rsidR="00564664">
      <w:t xml:space="preserve"> </w:t>
    </w:r>
    <w:r w:rsidR="001964A3">
      <w:fldChar w:fldCharType="begin"/>
    </w:r>
    <w:r w:rsidR="001964A3">
      <w:instrText xml:space="preserve"> STYLEREF "Document name" \* MERGEFORMAT </w:instrText>
    </w:r>
    <w:r w:rsidR="001964A3">
      <w:fldChar w:fldCharType="separate"/>
    </w:r>
    <w:r w:rsidR="008B140D">
      <w:rPr>
        <w:b w:val="0"/>
        <w:bCs/>
        <w:lang w:val="en-US"/>
      </w:rPr>
      <w:t>Error! No text of specified style in document.</w:t>
    </w:r>
    <w:r w:rsidR="001964A3">
      <w:fldChar w:fldCharType="end"/>
    </w:r>
    <w:r w:rsidR="007A72CF">
      <w:tab/>
    </w:r>
  </w:p>
  <w:p w14:paraId="61EA7143" w14:textId="4B31E729" w:rsidR="008608A4" w:rsidRPr="001964A3" w:rsidRDefault="00130E25" w:rsidP="007A72CF">
    <w:pPr>
      <w:pStyle w:val="Footerportrait"/>
      <w:rPr>
        <w:lang w:val="fr-FR"/>
      </w:rPr>
    </w:pPr>
    <w:r>
      <w:fldChar w:fldCharType="begin"/>
    </w:r>
    <w:r w:rsidRPr="001964A3">
      <w:rPr>
        <w:lang w:val="fr-FR"/>
      </w:rPr>
      <w:instrText xml:space="preserve"> STYLEREF "Edition number" \* MERGEFORMAT </w:instrText>
    </w:r>
    <w:r>
      <w:fldChar w:fldCharType="separate"/>
    </w:r>
    <w:r w:rsidR="008B140D">
      <w:rPr>
        <w:lang w:val="fr-FR"/>
      </w:rPr>
      <w:t>Edition x.x</w:t>
    </w:r>
    <w:r>
      <w:fldChar w:fldCharType="end"/>
    </w:r>
    <w:r w:rsidR="007A72CF" w:rsidRPr="001964A3">
      <w:rPr>
        <w:lang w:val="fr-FR"/>
      </w:rPr>
      <w:t xml:space="preserve"> </w:t>
    </w:r>
    <w:r>
      <w:fldChar w:fldCharType="begin"/>
    </w:r>
    <w:r w:rsidRPr="001964A3">
      <w:rPr>
        <w:lang w:val="fr-FR"/>
      </w:rPr>
      <w:instrText xml:space="preserve"> STYLEREF "Document date" \* MERGEFORMAT </w:instrText>
    </w:r>
    <w:r>
      <w:fldChar w:fldCharType="separate"/>
    </w:r>
    <w:r w:rsidR="008B140D">
      <w:rPr>
        <w:lang w:val="fr-FR"/>
      </w:rPr>
      <w:t>Document date</w:t>
    </w:r>
    <w:r>
      <w:fldChar w:fldCharType="end"/>
    </w:r>
    <w:r w:rsidR="007A72CF" w:rsidRPr="001964A3">
      <w:rPr>
        <w:lang w:val="fr-FR"/>
      </w:rPr>
      <w:tab/>
      <w:t xml:space="preserve">P </w:t>
    </w:r>
    <w:r w:rsidR="007A72CF" w:rsidRPr="007A72CF">
      <w:fldChar w:fldCharType="begin"/>
    </w:r>
    <w:r w:rsidR="007A72CF" w:rsidRPr="001964A3">
      <w:rPr>
        <w:lang w:val="fr-FR"/>
      </w:rPr>
      <w:instrText xml:space="preserve">PAGE  </w:instrText>
    </w:r>
    <w:r w:rsidR="007A72CF" w:rsidRPr="007A72CF">
      <w:fldChar w:fldCharType="separate"/>
    </w:r>
    <w:r w:rsidR="008B140D">
      <w:rPr>
        <w:lang w:val="fr-FR"/>
      </w:rPr>
      <w:t>3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9DE21F" w14:textId="77777777" w:rsidR="00CE0F55" w:rsidRDefault="00CE0F55" w:rsidP="003274DB">
      <w:r>
        <w:separator/>
      </w:r>
    </w:p>
    <w:p w14:paraId="46F8B174" w14:textId="77777777" w:rsidR="00CE0F55" w:rsidRDefault="00CE0F55"/>
  </w:footnote>
  <w:footnote w:type="continuationSeparator" w:id="0">
    <w:p w14:paraId="53D762C1" w14:textId="77777777" w:rsidR="00CE0F55" w:rsidRDefault="00CE0F55" w:rsidP="003274DB">
      <w:r>
        <w:continuationSeparator/>
      </w:r>
    </w:p>
    <w:p w14:paraId="08F45B03" w14:textId="77777777" w:rsidR="00CE0F55" w:rsidRDefault="00CE0F5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7E7AD" w14:textId="4BC7D498" w:rsidR="008B140D" w:rsidRDefault="008B140D" w:rsidP="00013195">
    <w:pPr>
      <w:pStyle w:val="Header"/>
      <w:jc w:val="right"/>
    </w:pPr>
    <w:r>
      <w:t>ENG5-9.20.2</w:t>
    </w:r>
  </w:p>
  <w:p w14:paraId="51BDC79A" w14:textId="4C33AEA6" w:rsidR="002E4993" w:rsidRPr="00ED2A8D" w:rsidRDefault="002E4993" w:rsidP="00013195">
    <w:pPr>
      <w:pStyle w:val="Header"/>
      <w:jc w:val="right"/>
    </w:pPr>
    <w:r w:rsidRPr="00442889">
      <w:rPr>
        <w:noProof/>
        <w:lang w:val="en-IE" w:eastAsia="en-IE"/>
      </w:rPr>
      <w:drawing>
        <wp:anchor distT="0" distB="0" distL="114300" distR="114300" simplePos="0" relativeHeight="251657216" behindDoc="1" locked="0" layoutInCell="1" allowOverlap="1" wp14:anchorId="0A5BE73E" wp14:editId="327B8434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140D">
      <w:t xml:space="preserve">Formerly </w:t>
    </w:r>
    <w:r w:rsidR="00013195">
      <w:t>ENG4-11.2.23</w:t>
    </w:r>
  </w:p>
  <w:p w14:paraId="789F2CF1" w14:textId="77777777" w:rsidR="002E4993" w:rsidRPr="00ED2A8D" w:rsidRDefault="002E4993" w:rsidP="008747E0">
    <w:pPr>
      <w:pStyle w:val="Header"/>
    </w:pPr>
  </w:p>
  <w:p w14:paraId="0D8C1D21" w14:textId="77777777" w:rsidR="002E4993" w:rsidRDefault="002E4993" w:rsidP="008747E0">
    <w:pPr>
      <w:pStyle w:val="Header"/>
    </w:pPr>
  </w:p>
  <w:p w14:paraId="53462CF7" w14:textId="77777777" w:rsidR="002E4993" w:rsidRDefault="002E4993" w:rsidP="008747E0">
    <w:pPr>
      <w:pStyle w:val="Header"/>
    </w:pPr>
  </w:p>
  <w:p w14:paraId="4637DF7D" w14:textId="77777777" w:rsidR="002E4993" w:rsidRDefault="002E4993" w:rsidP="008747E0">
    <w:pPr>
      <w:pStyle w:val="Header"/>
    </w:pPr>
  </w:p>
  <w:p w14:paraId="68859D7E" w14:textId="77777777" w:rsidR="002E4993" w:rsidRDefault="002E4993" w:rsidP="008747E0">
    <w:pPr>
      <w:pStyle w:val="Header"/>
    </w:pPr>
  </w:p>
  <w:p w14:paraId="68F7D7DE" w14:textId="77777777" w:rsidR="002E4993" w:rsidRDefault="002E4993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5168" behindDoc="1" locked="0" layoutInCell="1" allowOverlap="1" wp14:anchorId="0A4098E0" wp14:editId="478B9043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214B79" w14:textId="77777777" w:rsidR="002E4993" w:rsidRPr="00ED2A8D" w:rsidRDefault="002E4993" w:rsidP="008747E0">
    <w:pPr>
      <w:pStyle w:val="Header"/>
    </w:pPr>
  </w:p>
  <w:p w14:paraId="2359230C" w14:textId="77777777" w:rsidR="002E4993" w:rsidRPr="00ED2A8D" w:rsidRDefault="002E4993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850CF" w14:textId="77777777" w:rsidR="002E4993" w:rsidRPr="00ED2A8D" w:rsidRDefault="002E4993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6192" behindDoc="1" locked="0" layoutInCell="1" allowOverlap="1" wp14:anchorId="537D462A" wp14:editId="7CAAE856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3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30F795" w14:textId="77777777" w:rsidR="002E4993" w:rsidRPr="00ED2A8D" w:rsidRDefault="002E4993" w:rsidP="008747E0">
    <w:pPr>
      <w:pStyle w:val="Header"/>
    </w:pPr>
  </w:p>
  <w:p w14:paraId="4196D5A3" w14:textId="77777777" w:rsidR="002E4993" w:rsidRDefault="002E4993" w:rsidP="008747E0">
    <w:pPr>
      <w:pStyle w:val="Header"/>
    </w:pPr>
  </w:p>
  <w:p w14:paraId="528EA521" w14:textId="77777777" w:rsidR="002E4993" w:rsidRDefault="002E4993" w:rsidP="008747E0">
    <w:pPr>
      <w:pStyle w:val="Header"/>
    </w:pPr>
  </w:p>
  <w:p w14:paraId="4561D7CD" w14:textId="77777777" w:rsidR="002E4993" w:rsidRDefault="002E4993" w:rsidP="008747E0">
    <w:pPr>
      <w:pStyle w:val="Header"/>
    </w:pPr>
  </w:p>
  <w:p w14:paraId="55A0B421" w14:textId="5AAA95B1" w:rsidR="002E4993" w:rsidRPr="00441393" w:rsidRDefault="002E4993" w:rsidP="00441393">
    <w:pPr>
      <w:pStyle w:val="Contents"/>
    </w:pPr>
    <w:r>
      <w:t>DOCUMENT REVISION</w:t>
    </w:r>
  </w:p>
  <w:p w14:paraId="5B698B96" w14:textId="77777777" w:rsidR="002E4993" w:rsidRPr="00ED2A8D" w:rsidRDefault="002E4993" w:rsidP="008747E0">
    <w:pPr>
      <w:pStyle w:val="Header"/>
    </w:pPr>
  </w:p>
  <w:p w14:paraId="7B1CF08D" w14:textId="77777777" w:rsidR="002E4993" w:rsidRPr="00AC33A2" w:rsidRDefault="002E4993" w:rsidP="0078486B">
    <w:pPr>
      <w:pStyle w:val="Header"/>
      <w:spacing w:line="14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B1FDE" w14:textId="5F0E96A1" w:rsidR="002E4993" w:rsidRPr="00667792" w:rsidRDefault="002E4993" w:rsidP="00667792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60288" behindDoc="1" locked="0" layoutInCell="1" allowOverlap="1" wp14:anchorId="72DDC03A" wp14:editId="43A02BBF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6400B16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CDA504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C3FE5A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0B92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ED622D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AA8DE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5A25C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0EE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DB0AB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7ACBF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66CFD"/>
    <w:multiLevelType w:val="hybridMultilevel"/>
    <w:tmpl w:val="1E9CB260"/>
    <w:lvl w:ilvl="0" w:tplc="8C30ADAC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1745FB"/>
    <w:multiLevelType w:val="multilevel"/>
    <w:tmpl w:val="DFE4F1C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08FD7FE2"/>
    <w:multiLevelType w:val="hybridMultilevel"/>
    <w:tmpl w:val="8C3663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BEC10F5"/>
    <w:multiLevelType w:val="multilevel"/>
    <w:tmpl w:val="8B84F148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36E052A"/>
    <w:multiLevelType w:val="multilevel"/>
    <w:tmpl w:val="F1AAB32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8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DDA7DF4"/>
    <w:multiLevelType w:val="multilevel"/>
    <w:tmpl w:val="8A6E27A4"/>
    <w:lvl w:ilvl="0">
      <w:start w:val="1"/>
      <w:numFmt w:val="upperLetter"/>
      <w:suff w:val="nothing"/>
      <w:lvlText w:val="ANNEX %1"/>
      <w:lvlJc w:val="left"/>
      <w:pPr>
        <w:ind w:left="0" w:firstLine="0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12426CD"/>
    <w:multiLevelType w:val="hybridMultilevel"/>
    <w:tmpl w:val="796E17F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234245C5"/>
    <w:multiLevelType w:val="multilevel"/>
    <w:tmpl w:val="8A765086"/>
    <w:lvl w:ilvl="0">
      <w:start w:val="1"/>
      <w:numFmt w:val="decimal"/>
      <w:pStyle w:val="Figurecaption"/>
      <w:suff w:val="nothing"/>
      <w:lvlText w:val="Figur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862639A"/>
    <w:multiLevelType w:val="multilevel"/>
    <w:tmpl w:val="F07426EA"/>
    <w:lvl w:ilvl="0">
      <w:start w:val="1"/>
      <w:numFmt w:val="decimal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3A5A5B4B"/>
    <w:multiLevelType w:val="multilevel"/>
    <w:tmpl w:val="FB384D8E"/>
    <w:lvl w:ilvl="0">
      <w:start w:val="1"/>
      <w:numFmt w:val="decimal"/>
      <w:lvlText w:val="A %1.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A %1.%2.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A %1.%2.%3.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A 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1416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220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31">
    <w:nsid w:val="451F0B4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461A18E3"/>
    <w:multiLevelType w:val="multilevel"/>
    <w:tmpl w:val="AEAA45B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83D0F5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83D0F5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>
    <w:nsid w:val="512549AD"/>
    <w:multiLevelType w:val="multilevel"/>
    <w:tmpl w:val="BDA86BAC"/>
    <w:lvl w:ilvl="0">
      <w:start w:val="1"/>
      <w:numFmt w:val="bullet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066901"/>
    <w:multiLevelType w:val="multilevel"/>
    <w:tmpl w:val="112C468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5F157AD2"/>
    <w:multiLevelType w:val="hybridMultilevel"/>
    <w:tmpl w:val="1C287182"/>
    <w:lvl w:ilvl="0" w:tplc="73E805F4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AB4D84"/>
    <w:multiLevelType w:val="multilevel"/>
    <w:tmpl w:val="F03A955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5"/>
  </w:num>
  <w:num w:numId="3">
    <w:abstractNumId w:val="28"/>
  </w:num>
  <w:num w:numId="4">
    <w:abstractNumId w:val="25"/>
  </w:num>
  <w:num w:numId="5">
    <w:abstractNumId w:val="17"/>
  </w:num>
  <w:num w:numId="6">
    <w:abstractNumId w:val="24"/>
  </w:num>
  <w:num w:numId="7">
    <w:abstractNumId w:val="14"/>
  </w:num>
  <w:num w:numId="8">
    <w:abstractNumId w:val="23"/>
  </w:num>
  <w:num w:numId="9">
    <w:abstractNumId w:val="18"/>
  </w:num>
  <w:num w:numId="10">
    <w:abstractNumId w:val="26"/>
  </w:num>
  <w:num w:numId="11">
    <w:abstractNumId w:val="32"/>
  </w:num>
  <w:num w:numId="12">
    <w:abstractNumId w:val="39"/>
  </w:num>
  <w:num w:numId="13">
    <w:abstractNumId w:val="35"/>
  </w:num>
  <w:num w:numId="14">
    <w:abstractNumId w:val="34"/>
  </w:num>
  <w:num w:numId="15">
    <w:abstractNumId w:val="40"/>
  </w:num>
  <w:num w:numId="16">
    <w:abstractNumId w:val="30"/>
  </w:num>
  <w:num w:numId="17">
    <w:abstractNumId w:val="21"/>
  </w:num>
  <w:num w:numId="18">
    <w:abstractNumId w:val="38"/>
  </w:num>
  <w:num w:numId="19">
    <w:abstractNumId w:val="41"/>
  </w:num>
  <w:num w:numId="20">
    <w:abstractNumId w:val="10"/>
  </w:num>
  <w:num w:numId="21">
    <w:abstractNumId w:val="36"/>
  </w:num>
  <w:num w:numId="22">
    <w:abstractNumId w:val="13"/>
  </w:num>
  <w:num w:numId="23">
    <w:abstractNumId w:val="31"/>
  </w:num>
  <w:num w:numId="24">
    <w:abstractNumId w:val="11"/>
  </w:num>
  <w:num w:numId="25">
    <w:abstractNumId w:val="16"/>
  </w:num>
  <w:num w:numId="26">
    <w:abstractNumId w:val="33"/>
  </w:num>
  <w:num w:numId="27">
    <w:abstractNumId w:val="0"/>
  </w:num>
  <w:num w:numId="28">
    <w:abstractNumId w:val="1"/>
  </w:num>
  <w:num w:numId="29">
    <w:abstractNumId w:val="2"/>
  </w:num>
  <w:num w:numId="30">
    <w:abstractNumId w:val="4"/>
  </w:num>
  <w:num w:numId="31">
    <w:abstractNumId w:val="5"/>
  </w:num>
  <w:num w:numId="32">
    <w:abstractNumId w:val="6"/>
  </w:num>
  <w:num w:numId="33">
    <w:abstractNumId w:val="7"/>
  </w:num>
  <w:num w:numId="34">
    <w:abstractNumId w:val="3"/>
  </w:num>
  <w:num w:numId="35">
    <w:abstractNumId w:val="8"/>
  </w:num>
  <w:num w:numId="36">
    <w:abstractNumId w:val="9"/>
  </w:num>
  <w:num w:numId="37">
    <w:abstractNumId w:val="20"/>
  </w:num>
  <w:num w:numId="38">
    <w:abstractNumId w:val="19"/>
  </w:num>
  <w:num w:numId="39">
    <w:abstractNumId w:val="27"/>
  </w:num>
  <w:num w:numId="40">
    <w:abstractNumId w:val="37"/>
  </w:num>
  <w:num w:numId="41">
    <w:abstractNumId w:val="29"/>
  </w:num>
  <w:num w:numId="42">
    <w:abstractNumId w:val="22"/>
  </w:num>
  <w:num w:numId="43">
    <w:abstractNumId w:val="12"/>
  </w:num>
  <w:num w:numId="44">
    <w:abstractNumId w:val="34"/>
  </w:num>
  <w:num w:numId="45">
    <w:abstractNumId w:val="34"/>
  </w:num>
  <w:num w:numId="46">
    <w:abstractNumId w:val="34"/>
  </w:num>
  <w:num w:numId="47">
    <w:abstractNumId w:val="3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de-DE" w:vendorID="64" w:dllVersion="131078" w:nlCheck="1" w:checkStyle="1"/>
  <w:activeWritingStyle w:appName="MSWord" w:lang="en-GB" w:vendorID="2" w:dllVersion="6" w:checkStyle="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80B"/>
    <w:rsid w:val="00013195"/>
    <w:rsid w:val="00015AD5"/>
    <w:rsid w:val="000174F9"/>
    <w:rsid w:val="000258F6"/>
    <w:rsid w:val="000379A7"/>
    <w:rsid w:val="00040EB8"/>
    <w:rsid w:val="00055311"/>
    <w:rsid w:val="00057B6D"/>
    <w:rsid w:val="00060C0C"/>
    <w:rsid w:val="00061A7B"/>
    <w:rsid w:val="00084FE9"/>
    <w:rsid w:val="000859C4"/>
    <w:rsid w:val="000904ED"/>
    <w:rsid w:val="000955C6"/>
    <w:rsid w:val="00096642"/>
    <w:rsid w:val="000A27A8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30E25"/>
    <w:rsid w:val="001349DB"/>
    <w:rsid w:val="00136E58"/>
    <w:rsid w:val="00140600"/>
    <w:rsid w:val="00161325"/>
    <w:rsid w:val="0018050E"/>
    <w:rsid w:val="001875B1"/>
    <w:rsid w:val="001964A3"/>
    <w:rsid w:val="001A3530"/>
    <w:rsid w:val="001B7940"/>
    <w:rsid w:val="001C70B9"/>
    <w:rsid w:val="001D4A3E"/>
    <w:rsid w:val="001D7A95"/>
    <w:rsid w:val="001E416D"/>
    <w:rsid w:val="00201337"/>
    <w:rsid w:val="002022EA"/>
    <w:rsid w:val="00205B17"/>
    <w:rsid w:val="00205D9B"/>
    <w:rsid w:val="002204DA"/>
    <w:rsid w:val="002220CD"/>
    <w:rsid w:val="0022371A"/>
    <w:rsid w:val="002520AD"/>
    <w:rsid w:val="002547CB"/>
    <w:rsid w:val="00257DF8"/>
    <w:rsid w:val="00257E4A"/>
    <w:rsid w:val="0027175D"/>
    <w:rsid w:val="002744B9"/>
    <w:rsid w:val="002E4993"/>
    <w:rsid w:val="002E5BAC"/>
    <w:rsid w:val="002E69F6"/>
    <w:rsid w:val="002E7635"/>
    <w:rsid w:val="002F265A"/>
    <w:rsid w:val="002F40FA"/>
    <w:rsid w:val="00305EFE"/>
    <w:rsid w:val="00313D85"/>
    <w:rsid w:val="00315CE3"/>
    <w:rsid w:val="003251FE"/>
    <w:rsid w:val="003274DB"/>
    <w:rsid w:val="00327FBF"/>
    <w:rsid w:val="00336410"/>
    <w:rsid w:val="0036382D"/>
    <w:rsid w:val="00380350"/>
    <w:rsid w:val="00380B4E"/>
    <w:rsid w:val="003816E4"/>
    <w:rsid w:val="003A7759"/>
    <w:rsid w:val="003B03EA"/>
    <w:rsid w:val="003B5C7C"/>
    <w:rsid w:val="003C7C34"/>
    <w:rsid w:val="003D0E9B"/>
    <w:rsid w:val="003D0F37"/>
    <w:rsid w:val="003D197D"/>
    <w:rsid w:val="003D49C0"/>
    <w:rsid w:val="003D5150"/>
    <w:rsid w:val="003E0AF9"/>
    <w:rsid w:val="003F00F6"/>
    <w:rsid w:val="003F1C3A"/>
    <w:rsid w:val="00440658"/>
    <w:rsid w:val="00441393"/>
    <w:rsid w:val="00447CF0"/>
    <w:rsid w:val="00450358"/>
    <w:rsid w:val="00456EE9"/>
    <w:rsid w:val="00456F10"/>
    <w:rsid w:val="00492A8D"/>
    <w:rsid w:val="004B518C"/>
    <w:rsid w:val="004D24EC"/>
    <w:rsid w:val="004E1D57"/>
    <w:rsid w:val="004E2F16"/>
    <w:rsid w:val="004F6AD3"/>
    <w:rsid w:val="00503044"/>
    <w:rsid w:val="00526234"/>
    <w:rsid w:val="005378B8"/>
    <w:rsid w:val="00557434"/>
    <w:rsid w:val="00557497"/>
    <w:rsid w:val="005629E8"/>
    <w:rsid w:val="00564664"/>
    <w:rsid w:val="0059159F"/>
    <w:rsid w:val="00595415"/>
    <w:rsid w:val="00597652"/>
    <w:rsid w:val="005A080B"/>
    <w:rsid w:val="005B0CC9"/>
    <w:rsid w:val="005B12A5"/>
    <w:rsid w:val="005B1EF6"/>
    <w:rsid w:val="005C161A"/>
    <w:rsid w:val="005C1BCB"/>
    <w:rsid w:val="005C2312"/>
    <w:rsid w:val="005C4735"/>
    <w:rsid w:val="005C5C63"/>
    <w:rsid w:val="005C62D3"/>
    <w:rsid w:val="005C7E42"/>
    <w:rsid w:val="005D304B"/>
    <w:rsid w:val="005E3989"/>
    <w:rsid w:val="005E4659"/>
    <w:rsid w:val="005F1386"/>
    <w:rsid w:val="005F17C2"/>
    <w:rsid w:val="006127AC"/>
    <w:rsid w:val="00634A78"/>
    <w:rsid w:val="00637735"/>
    <w:rsid w:val="00637977"/>
    <w:rsid w:val="00642025"/>
    <w:rsid w:val="00644234"/>
    <w:rsid w:val="0065107F"/>
    <w:rsid w:val="00666061"/>
    <w:rsid w:val="00667424"/>
    <w:rsid w:val="00667792"/>
    <w:rsid w:val="00671677"/>
    <w:rsid w:val="006748BB"/>
    <w:rsid w:val="006750F2"/>
    <w:rsid w:val="0068553C"/>
    <w:rsid w:val="00685F34"/>
    <w:rsid w:val="006975A8"/>
    <w:rsid w:val="006A48A6"/>
    <w:rsid w:val="006A4C54"/>
    <w:rsid w:val="006E0E7D"/>
    <w:rsid w:val="006F1C14"/>
    <w:rsid w:val="006F30DE"/>
    <w:rsid w:val="00713143"/>
    <w:rsid w:val="0072737A"/>
    <w:rsid w:val="00731DEE"/>
    <w:rsid w:val="00744B50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50F97"/>
    <w:rsid w:val="008608A4"/>
    <w:rsid w:val="00865532"/>
    <w:rsid w:val="008737D3"/>
    <w:rsid w:val="008747E0"/>
    <w:rsid w:val="00876841"/>
    <w:rsid w:val="008972C3"/>
    <w:rsid w:val="008B140D"/>
    <w:rsid w:val="008B237E"/>
    <w:rsid w:val="008C33B5"/>
    <w:rsid w:val="008D017F"/>
    <w:rsid w:val="008E1F69"/>
    <w:rsid w:val="008E59A3"/>
    <w:rsid w:val="008F2D07"/>
    <w:rsid w:val="008F57D8"/>
    <w:rsid w:val="00902834"/>
    <w:rsid w:val="009069AA"/>
    <w:rsid w:val="00914E26"/>
    <w:rsid w:val="0091590F"/>
    <w:rsid w:val="00920B0A"/>
    <w:rsid w:val="0092540C"/>
    <w:rsid w:val="00925E0F"/>
    <w:rsid w:val="00931A57"/>
    <w:rsid w:val="009414E6"/>
    <w:rsid w:val="0096763F"/>
    <w:rsid w:val="00971591"/>
    <w:rsid w:val="00974564"/>
    <w:rsid w:val="00974E99"/>
    <w:rsid w:val="009764FA"/>
    <w:rsid w:val="00980192"/>
    <w:rsid w:val="00994D97"/>
    <w:rsid w:val="009A13A1"/>
    <w:rsid w:val="009B5154"/>
    <w:rsid w:val="009B785E"/>
    <w:rsid w:val="009C26F8"/>
    <w:rsid w:val="009C3A74"/>
    <w:rsid w:val="009C609E"/>
    <w:rsid w:val="009E16EC"/>
    <w:rsid w:val="009E4A4D"/>
    <w:rsid w:val="009F005A"/>
    <w:rsid w:val="009F081F"/>
    <w:rsid w:val="009F20AB"/>
    <w:rsid w:val="009F7248"/>
    <w:rsid w:val="00A13E56"/>
    <w:rsid w:val="00A24838"/>
    <w:rsid w:val="00A31DD9"/>
    <w:rsid w:val="00A4308C"/>
    <w:rsid w:val="00A549B3"/>
    <w:rsid w:val="00A70F46"/>
    <w:rsid w:val="00A72ED7"/>
    <w:rsid w:val="00A90D86"/>
    <w:rsid w:val="00AA3E01"/>
    <w:rsid w:val="00AC33A2"/>
    <w:rsid w:val="00AD6D3F"/>
    <w:rsid w:val="00AD7819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51046"/>
    <w:rsid w:val="00B5643F"/>
    <w:rsid w:val="00B67422"/>
    <w:rsid w:val="00B70BD4"/>
    <w:rsid w:val="00B73463"/>
    <w:rsid w:val="00B9016D"/>
    <w:rsid w:val="00BA0F98"/>
    <w:rsid w:val="00BA1517"/>
    <w:rsid w:val="00BA67FD"/>
    <w:rsid w:val="00BA7C48"/>
    <w:rsid w:val="00BC27F6"/>
    <w:rsid w:val="00BC39F4"/>
    <w:rsid w:val="00BD0748"/>
    <w:rsid w:val="00BD7EE1"/>
    <w:rsid w:val="00BE5568"/>
    <w:rsid w:val="00BF1358"/>
    <w:rsid w:val="00C0106D"/>
    <w:rsid w:val="00C133BE"/>
    <w:rsid w:val="00C222B4"/>
    <w:rsid w:val="00C35CF6"/>
    <w:rsid w:val="00C36028"/>
    <w:rsid w:val="00C42C0D"/>
    <w:rsid w:val="00C533EC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0F55"/>
    <w:rsid w:val="00CE5E46"/>
    <w:rsid w:val="00CF0FEE"/>
    <w:rsid w:val="00D1463A"/>
    <w:rsid w:val="00D14895"/>
    <w:rsid w:val="00D3700C"/>
    <w:rsid w:val="00D40847"/>
    <w:rsid w:val="00D653B1"/>
    <w:rsid w:val="00D65EF9"/>
    <w:rsid w:val="00D67D16"/>
    <w:rsid w:val="00D74AE1"/>
    <w:rsid w:val="00D865A8"/>
    <w:rsid w:val="00D92C2D"/>
    <w:rsid w:val="00DA09DA"/>
    <w:rsid w:val="00DA17CD"/>
    <w:rsid w:val="00DB25B3"/>
    <w:rsid w:val="00DB5CA5"/>
    <w:rsid w:val="00DD1DE5"/>
    <w:rsid w:val="00DE0893"/>
    <w:rsid w:val="00DE2814"/>
    <w:rsid w:val="00E01272"/>
    <w:rsid w:val="00E03846"/>
    <w:rsid w:val="00E20A7D"/>
    <w:rsid w:val="00E27A2F"/>
    <w:rsid w:val="00E32667"/>
    <w:rsid w:val="00E42A94"/>
    <w:rsid w:val="00E458BF"/>
    <w:rsid w:val="00E706E7"/>
    <w:rsid w:val="00E84229"/>
    <w:rsid w:val="00E90E4E"/>
    <w:rsid w:val="00E9391E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D5D37"/>
    <w:rsid w:val="00EE0614"/>
    <w:rsid w:val="00EE54CB"/>
    <w:rsid w:val="00EE5581"/>
    <w:rsid w:val="00EF1C54"/>
    <w:rsid w:val="00EF3A7B"/>
    <w:rsid w:val="00EF404B"/>
    <w:rsid w:val="00EF6243"/>
    <w:rsid w:val="00F00376"/>
    <w:rsid w:val="00F00833"/>
    <w:rsid w:val="00F157E2"/>
    <w:rsid w:val="00F527AC"/>
    <w:rsid w:val="00F61D83"/>
    <w:rsid w:val="00F65DD1"/>
    <w:rsid w:val="00F707B3"/>
    <w:rsid w:val="00F71135"/>
    <w:rsid w:val="00F80D0D"/>
    <w:rsid w:val="00F83A53"/>
    <w:rsid w:val="00F8489F"/>
    <w:rsid w:val="00F90461"/>
    <w:rsid w:val="00F905E1"/>
    <w:rsid w:val="00FC378B"/>
    <w:rsid w:val="00FC3977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B8212A"/>
  <w15:docId w15:val="{FEF3E040-1F82-4ADA-8BFD-6CEA92CFA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EF3A7B"/>
    <w:pPr>
      <w:keepNext/>
      <w:keepLines/>
      <w:numPr>
        <w:numId w:val="12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EF3A7B"/>
    <w:pPr>
      <w:keepNext/>
      <w:keepLines/>
      <w:numPr>
        <w:ilvl w:val="1"/>
        <w:numId w:val="12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EF3A7B"/>
    <w:pPr>
      <w:keepNext/>
      <w:keepLines/>
      <w:numPr>
        <w:ilvl w:val="2"/>
        <w:numId w:val="12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EF3A7B"/>
    <w:pPr>
      <w:keepNext/>
      <w:keepLines/>
      <w:numPr>
        <w:ilvl w:val="3"/>
        <w:numId w:val="12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rsid w:val="00822227"/>
    <w:pPr>
      <w:numPr>
        <w:numId w:val="38"/>
      </w:numPr>
      <w:spacing w:after="120"/>
    </w:pPr>
    <w:rPr>
      <w:color w:val="000000" w:themeColor="text1"/>
      <w:sz w:val="22"/>
      <w:lang w:val="fr-FR"/>
    </w:rPr>
  </w:style>
  <w:style w:type="paragraph" w:customStyle="1" w:styleId="Bullet2">
    <w:name w:val="Bullet 2"/>
    <w:basedOn w:val="Normal"/>
    <w:link w:val="Bullet2Char"/>
    <w:qFormat/>
    <w:rsid w:val="00822227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130E25"/>
    <w:pPr>
      <w:tabs>
        <w:tab w:val="left" w:pos="993"/>
        <w:tab w:val="right" w:leader="dot" w:pos="9781"/>
      </w:tabs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character" w:customStyle="1" w:styleId="Bullet2Char">
    <w:name w:val="Bullet 2 Char"/>
    <w:basedOn w:val="DefaultParagraphFont"/>
    <w:link w:val="Bullet2"/>
    <w:rsid w:val="00822227"/>
    <w:rPr>
      <w:color w:val="000000" w:themeColor="text1"/>
      <w:lang w:val="en-GB"/>
    </w:r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3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3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2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39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39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39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39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9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7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5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1text">
    <w:name w:val="Bullet 1 text"/>
    <w:basedOn w:val="Normal"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822227"/>
    <w:pPr>
      <w:numPr>
        <w:numId w:val="15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822227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8E59A3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6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4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822227"/>
    <w:pPr>
      <w:numPr>
        <w:numId w:val="8"/>
      </w:numPr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11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11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3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3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AD6D3F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4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9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822227"/>
    <w:pPr>
      <w:numPr>
        <w:numId w:val="20"/>
      </w:numPr>
      <w:spacing w:after="120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styleId="BodyTextIndent">
    <w:name w:val="Body Text Indent"/>
    <w:basedOn w:val="Normal"/>
    <w:link w:val="BodyTextIndentChar"/>
    <w:semiHidden/>
    <w:unhideWhenUsed/>
    <w:rsid w:val="005B1EF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5B1EF6"/>
    <w:rPr>
      <w:sz w:val="18"/>
      <w:lang w:val="en-GB"/>
    </w:rPr>
  </w:style>
  <w:style w:type="paragraph" w:styleId="ListParagraph">
    <w:name w:val="List Paragraph"/>
    <w:basedOn w:val="Normal"/>
    <w:uiPriority w:val="34"/>
    <w:rsid w:val="004F6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78D64-EE74-4327-914A-9D26AFCA1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644</Words>
  <Characters>3677</Characters>
  <Application>Microsoft Office Word</Application>
  <DocSecurity>0</DocSecurity>
  <Lines>30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IALA Guideline 1115</vt:lpstr>
      <vt:lpstr>IALA Guideline 1115</vt:lpstr>
      <vt:lpstr>IALA Guideline 1115</vt:lpstr>
    </vt:vector>
  </TitlesOfParts>
  <Manager>IALA</Manager>
  <Company>IALA</Company>
  <LinksUpToDate>false</LinksUpToDate>
  <CharactersWithSpaces>4313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lastModifiedBy>Seamus Doyle</cp:lastModifiedBy>
  <cp:revision>3</cp:revision>
  <cp:lastPrinted>2016-08-23T09:16:00Z</cp:lastPrinted>
  <dcterms:created xsi:type="dcterms:W3CDTF">2016-09-02T09:58:00Z</dcterms:created>
  <dcterms:modified xsi:type="dcterms:W3CDTF">2016-09-16T11:53:00Z</dcterms:modified>
</cp:coreProperties>
</file>